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BD" w:rsidRPr="00223395" w:rsidRDefault="00C83FBD" w:rsidP="0070595E">
      <w:pPr>
        <w:widowControl w:val="0"/>
        <w:tabs>
          <w:tab w:val="center" w:pos="4536"/>
          <w:tab w:val="right" w:pos="9072"/>
        </w:tabs>
        <w:spacing w:after="0"/>
        <w:ind w:left="-18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223395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/>
        </w:rPr>
        <w:t xml:space="preserve">СНЦ „МЕСТНА ИНИЦИАТИВНА ГРУПА – </w:t>
      </w:r>
      <w:r w:rsidRPr="00223395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ЕЛХОВО – БОЛЯРОВО”</w:t>
      </w:r>
    </w:p>
    <w:p w:rsidR="005B2584" w:rsidRDefault="005B2584" w:rsidP="005B2584">
      <w:pPr>
        <w:spacing w:after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Утвърждавам:….П / П…..*</w:t>
      </w:r>
    </w:p>
    <w:p w:rsidR="005B2584" w:rsidRDefault="005B2584" w:rsidP="005B2584">
      <w:pPr>
        <w:spacing w:after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Председател на УС на</w:t>
      </w:r>
      <w:r w:rsidR="00C83FBD" w:rsidRPr="00223395">
        <w:rPr>
          <w:rFonts w:ascii="Times New Roman" w:eastAsiaTheme="majorEastAsia" w:hAnsi="Times New Roman" w:cstheme="majorBidi"/>
          <w:b/>
          <w:bCs/>
          <w:sz w:val="24"/>
          <w:szCs w:val="28"/>
          <w:lang w:val="en-US"/>
        </w:rPr>
        <w:t xml:space="preserve"> </w:t>
      </w:r>
      <w:r w:rsidRPr="005B2584"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СНЦ „МИГ-Елхово-Болярово” </w:t>
      </w:r>
    </w:p>
    <w:p w:rsidR="005B2584" w:rsidRDefault="005B2584" w:rsidP="005B2584">
      <w:pPr>
        <w:spacing w:after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Даниела Минков</w:t>
      </w:r>
    </w:p>
    <w:p w:rsidR="00BB1E2D" w:rsidRPr="005B2584" w:rsidRDefault="005B2584" w:rsidP="005B2584">
      <w:pPr>
        <w:spacing w:after="0"/>
        <w:rPr>
          <w:rFonts w:ascii="Times New Roman" w:eastAsiaTheme="majorEastAsia" w:hAnsi="Times New Roman" w:cstheme="majorBidi"/>
          <w:b/>
          <w:bCs/>
          <w:i/>
          <w:sz w:val="24"/>
          <w:szCs w:val="28"/>
          <w:lang w:val="en-US"/>
        </w:rPr>
      </w:pPr>
      <w:r w:rsidRPr="005B2584">
        <w:rPr>
          <w:rFonts w:ascii="Times New Roman" w:eastAsiaTheme="majorEastAsia" w:hAnsi="Times New Roman" w:cstheme="majorBidi"/>
          <w:b/>
          <w:bCs/>
          <w:i/>
          <w:sz w:val="24"/>
          <w:szCs w:val="28"/>
        </w:rPr>
        <w:t>*заличена информация на основание ЗЗЛД</w:t>
      </w:r>
      <w:r w:rsidR="00C83FBD" w:rsidRPr="005B2584">
        <w:rPr>
          <w:rFonts w:ascii="Times New Roman" w:eastAsiaTheme="majorEastAsia" w:hAnsi="Times New Roman" w:cstheme="majorBidi"/>
          <w:b/>
          <w:bCs/>
          <w:i/>
          <w:sz w:val="24"/>
          <w:szCs w:val="28"/>
          <w:lang w:val="en-US"/>
        </w:rPr>
        <w:t xml:space="preserve"> </w:t>
      </w:r>
    </w:p>
    <w:p w:rsidR="00BB1E2D" w:rsidRDefault="00BB1E2D" w:rsidP="0070595E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:rsidR="005B2584" w:rsidRPr="005B2584" w:rsidRDefault="005B2584" w:rsidP="0070595E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:rsidR="00FB4A0D" w:rsidRPr="00FB4A0D" w:rsidRDefault="00FB4A0D" w:rsidP="00FB4A0D">
      <w:pPr>
        <w:spacing w:after="0"/>
        <w:jc w:val="center"/>
        <w:rPr>
          <w:rFonts w:ascii="Times New Roman" w:eastAsiaTheme="majorEastAsia" w:hAnsi="Times New Roman" w:cstheme="majorBidi"/>
          <w:b/>
          <w:bCs/>
          <w:sz w:val="28"/>
          <w:szCs w:val="28"/>
          <w:lang w:bidi="bg-BG"/>
        </w:rPr>
      </w:pPr>
      <w:r w:rsidRPr="00FB4A0D">
        <w:rPr>
          <w:rFonts w:ascii="Times New Roman" w:eastAsiaTheme="majorEastAsia" w:hAnsi="Times New Roman" w:cstheme="majorBidi"/>
          <w:b/>
          <w:bCs/>
          <w:sz w:val="28"/>
          <w:szCs w:val="28"/>
          <w:lang w:bidi="bg-BG"/>
        </w:rPr>
        <w:t>ОБЯВА</w:t>
      </w:r>
    </w:p>
    <w:p w:rsidR="00FB4A0D" w:rsidRPr="00116A0C" w:rsidRDefault="00FB4A0D" w:rsidP="00FB4A0D">
      <w:pPr>
        <w:spacing w:after="0"/>
        <w:jc w:val="center"/>
        <w:rPr>
          <w:rFonts w:ascii="Times New Roman" w:eastAsiaTheme="majorEastAsia" w:hAnsi="Times New Roman" w:cstheme="majorBidi"/>
          <w:bCs/>
          <w:sz w:val="24"/>
          <w:szCs w:val="24"/>
          <w:lang w:bidi="bg-BG"/>
        </w:rPr>
      </w:pPr>
      <w:r w:rsidRPr="00116A0C">
        <w:rPr>
          <w:rFonts w:ascii="Times New Roman" w:eastAsiaTheme="majorEastAsia" w:hAnsi="Times New Roman" w:cstheme="majorBidi"/>
          <w:bCs/>
          <w:sz w:val="24"/>
          <w:szCs w:val="24"/>
          <w:lang w:bidi="bg-BG"/>
        </w:rPr>
        <w:t>за прием на проектни предложения</w:t>
      </w:r>
    </w:p>
    <w:p w:rsidR="00FB4A0D" w:rsidRPr="00116A0C" w:rsidRDefault="00FB4A0D" w:rsidP="00FB4A0D">
      <w:pPr>
        <w:spacing w:after="0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116A0C">
        <w:rPr>
          <w:rFonts w:ascii="Times New Roman" w:eastAsiaTheme="majorEastAsia" w:hAnsi="Times New Roman" w:cstheme="majorBidi"/>
          <w:b/>
          <w:bCs/>
          <w:sz w:val="24"/>
          <w:szCs w:val="24"/>
          <w:lang w:bidi="bg-BG"/>
        </w:rPr>
        <w:t xml:space="preserve"> </w:t>
      </w:r>
      <w:r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за предоставяне на безвъзмездна финансова помощ </w:t>
      </w:r>
    </w:p>
    <w:p w:rsidR="00FB4A0D" w:rsidRPr="00116A0C" w:rsidRDefault="00FB4A0D" w:rsidP="00FB4A0D">
      <w:pPr>
        <w:spacing w:after="0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по Стратегията за Водено от общностите местно развитие </w:t>
      </w:r>
    </w:p>
    <w:p w:rsidR="007A5170" w:rsidRPr="00116A0C" w:rsidRDefault="007E3967" w:rsidP="00FB4A0D">
      <w:pPr>
        <w:spacing w:after="0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на  </w:t>
      </w:r>
      <w:r w:rsidR="00CC33F4"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СНЦ „МИГ-Елхово-Болярово” </w:t>
      </w:r>
    </w:p>
    <w:p w:rsidR="00CD0352" w:rsidRDefault="00CC33F4" w:rsidP="00FB4A0D">
      <w:pPr>
        <w:spacing w:after="0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  <w:lang w:val="en-US"/>
        </w:rPr>
      </w:pPr>
      <w:r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>от</w:t>
      </w:r>
      <w:r w:rsidR="00CD0352"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Програма за развитие на селските райони за периода 2014 – 2020 г</w:t>
      </w:r>
      <w:r w:rsidR="007A5170" w:rsidRPr="00116A0C">
        <w:rPr>
          <w:rFonts w:ascii="Times New Roman" w:eastAsiaTheme="majorEastAsia" w:hAnsi="Times New Roman" w:cstheme="majorBidi"/>
          <w:b/>
          <w:bCs/>
          <w:sz w:val="24"/>
          <w:szCs w:val="24"/>
        </w:rPr>
        <w:t>.</w:t>
      </w:r>
    </w:p>
    <w:p w:rsidR="00116A0C" w:rsidRPr="00116A0C" w:rsidRDefault="00116A0C" w:rsidP="00FB4A0D">
      <w:pPr>
        <w:spacing w:after="0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  <w:lang w:val="en-US"/>
        </w:rPr>
      </w:pPr>
    </w:p>
    <w:tbl>
      <w:tblPr>
        <w:tblW w:w="9147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E2432A" w:rsidRPr="00223395" w:rsidTr="00CA249C">
        <w:trPr>
          <w:trHeight w:val="1475"/>
        </w:trPr>
        <w:tc>
          <w:tcPr>
            <w:tcW w:w="9147" w:type="dxa"/>
            <w:shd w:val="clear" w:color="auto" w:fill="D9D9D9" w:themeFill="background1" w:themeFillShade="D9"/>
            <w:vAlign w:val="center"/>
          </w:tcPr>
          <w:p w:rsidR="00ED4E5F" w:rsidRPr="00223395" w:rsidRDefault="002548D8" w:rsidP="002548D8">
            <w:pPr>
              <w:jc w:val="center"/>
              <w:rPr>
                <w:rFonts w:ascii="Times New Roman" w:eastAsiaTheme="majorEastAsia" w:hAnsi="Times New Roman" w:cstheme="majorBidi"/>
                <w:b/>
                <w:bCs/>
              </w:rPr>
            </w:pPr>
            <w:r w:rsidRPr="00223395">
              <w:rPr>
                <w:rFonts w:ascii="Times New Roman" w:eastAsiaTheme="majorEastAsia" w:hAnsi="Times New Roman" w:cstheme="majorBidi"/>
                <w:b/>
                <w:bCs/>
              </w:rPr>
              <w:t>ПРОЦЕДУРА ЧРЕЗ ПОДБОР НА ПРОЕКТНИ ПРЕДЛОЖЕНИЯ С НЯКОЛКО КРАЙНИ СРОКА ЗА КАНДИДАТСТВАНЕ</w:t>
            </w:r>
            <w:r w:rsidRPr="00223395">
              <w:rPr>
                <w:rFonts w:ascii="Times New Roman" w:eastAsiaTheme="majorEastAsia" w:hAnsi="Times New Roman" w:cstheme="majorBidi"/>
                <w:b/>
                <w:bCs/>
                <w:lang w:val="en-US"/>
              </w:rPr>
              <w:t xml:space="preserve"> </w:t>
            </w:r>
            <w:r w:rsidR="000D027A" w:rsidRPr="00223395">
              <w:rPr>
                <w:rFonts w:ascii="Times New Roman" w:eastAsiaTheme="majorEastAsia" w:hAnsi="Times New Roman" w:cstheme="majorBidi"/>
                <w:b/>
                <w:bCs/>
              </w:rPr>
              <w:t>BG06RDNP001-19.</w:t>
            </w:r>
            <w:r w:rsidR="000D027A" w:rsidRPr="00223395">
              <w:t xml:space="preserve"> </w:t>
            </w:r>
            <w:r w:rsidR="000D027A" w:rsidRPr="00223395">
              <w:rPr>
                <w:rFonts w:ascii="Times New Roman" w:eastAsiaTheme="majorEastAsia" w:hAnsi="Times New Roman" w:cstheme="majorBidi"/>
                <w:b/>
                <w:bCs/>
              </w:rPr>
              <w:t>635</w:t>
            </w:r>
          </w:p>
          <w:p w:rsidR="00E2432A" w:rsidRPr="00223395" w:rsidRDefault="00CD0352" w:rsidP="003F65BC">
            <w:pPr>
              <w:jc w:val="center"/>
              <w:rPr>
                <w:rFonts w:ascii="Times New Roman" w:eastAsiaTheme="majorEastAsia" w:hAnsi="Times New Roman" w:cstheme="majorBidi"/>
                <w:b/>
                <w:bCs/>
              </w:rPr>
            </w:pPr>
            <w:r w:rsidRPr="00223395">
              <w:rPr>
                <w:rFonts w:ascii="Times New Roman" w:eastAsiaTheme="majorEastAsia" w:hAnsi="Times New Roman" w:cstheme="majorBidi"/>
                <w:b/>
                <w:bCs/>
              </w:rPr>
              <w:t xml:space="preserve">ПО </w:t>
            </w:r>
            <w:r w:rsidR="005720C5" w:rsidRPr="00223395">
              <w:rPr>
                <w:rFonts w:ascii="Times New Roman" w:eastAsiaTheme="majorEastAsia" w:hAnsi="Times New Roman" w:cstheme="majorBidi"/>
                <w:b/>
                <w:bCs/>
              </w:rPr>
              <w:t xml:space="preserve">МЯРКА 6.4.1. „ИНВЕСТИЦИИ В ПОДКРЕПА НА НЕЗЕМЕДЕЛСКИ ДЕЙНОСТИ“ </w:t>
            </w:r>
            <w:r w:rsidRPr="00223395">
              <w:rPr>
                <w:rFonts w:ascii="Times New Roman" w:eastAsiaTheme="majorEastAsia" w:hAnsi="Times New Roman" w:cstheme="majorBidi"/>
                <w:b/>
                <w:bCs/>
              </w:rPr>
              <w:t xml:space="preserve">ОТ </w:t>
            </w:r>
            <w:r w:rsidR="00DB2537" w:rsidRPr="00223395">
              <w:rPr>
                <w:rFonts w:ascii="Times New Roman" w:eastAsiaTheme="majorEastAsia" w:hAnsi="Times New Roman" w:cstheme="majorBidi"/>
                <w:b/>
                <w:bCs/>
              </w:rPr>
              <w:t>СТРАТЕГИЯТА ЗА В</w:t>
            </w:r>
            <w:r w:rsidR="00C83FBD" w:rsidRPr="00223395">
              <w:rPr>
                <w:rFonts w:ascii="Times New Roman" w:eastAsiaTheme="majorEastAsia" w:hAnsi="Times New Roman" w:cstheme="majorBidi"/>
                <w:b/>
                <w:bCs/>
              </w:rPr>
              <w:t>ОДЕНО ОТ ОБЩНОСТИТЕ МЕСТ</w:t>
            </w:r>
            <w:r w:rsidR="00CA249C" w:rsidRPr="00223395">
              <w:rPr>
                <w:rFonts w:ascii="Times New Roman" w:eastAsiaTheme="majorEastAsia" w:hAnsi="Times New Roman" w:cstheme="majorBidi"/>
                <w:b/>
                <w:bCs/>
              </w:rPr>
              <w:t xml:space="preserve">НО РАЗВИТИЕ НА </w:t>
            </w:r>
            <w:r w:rsidR="00C83FBD" w:rsidRPr="00223395">
              <w:rPr>
                <w:rFonts w:ascii="Times New Roman" w:eastAsiaTheme="majorEastAsia" w:hAnsi="Times New Roman" w:cstheme="majorBidi"/>
                <w:b/>
                <w:bCs/>
              </w:rPr>
              <w:t>СНЦ „МИГ- ЕЛХОВО-БОЛЯРОВО</w:t>
            </w:r>
            <w:r w:rsidR="00694673" w:rsidRPr="00223395">
              <w:rPr>
                <w:rFonts w:ascii="Times New Roman" w:eastAsiaTheme="majorEastAsia" w:hAnsi="Times New Roman" w:cstheme="majorBidi"/>
                <w:b/>
                <w:bCs/>
              </w:rPr>
              <w:t>”</w:t>
            </w:r>
          </w:p>
        </w:tc>
      </w:tr>
    </w:tbl>
    <w:p w:rsidR="002740FA" w:rsidRPr="00223395" w:rsidRDefault="002740FA" w:rsidP="002740FA">
      <w:pPr>
        <w:pStyle w:val="1"/>
        <w:rPr>
          <w:rFonts w:cs="Times New Roman"/>
          <w:szCs w:val="24"/>
        </w:rPr>
      </w:pPr>
      <w:bookmarkStart w:id="0" w:name="_Toc112142518"/>
      <w:r>
        <w:rPr>
          <w:rFonts w:cs="Times New Roman"/>
          <w:szCs w:val="24"/>
        </w:rPr>
        <w:t xml:space="preserve">1. </w:t>
      </w:r>
      <w:r w:rsidRPr="00223395">
        <w:rPr>
          <w:rFonts w:cs="Times New Roman"/>
          <w:szCs w:val="24"/>
        </w:rPr>
        <w:t xml:space="preserve">Наименование на </w:t>
      </w:r>
      <w:r>
        <w:rPr>
          <w:rFonts w:cs="Times New Roman"/>
          <w:szCs w:val="24"/>
        </w:rPr>
        <w:t>мярката от Стратегията за ВОМР</w:t>
      </w:r>
      <w:r w:rsidRPr="00223395">
        <w:rPr>
          <w:rFonts w:cs="Times New Roman"/>
          <w:szCs w:val="24"/>
        </w:rPr>
        <w:t>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740FA" w:rsidRPr="00223395" w:rsidTr="00FE5549">
        <w:tc>
          <w:tcPr>
            <w:tcW w:w="9606" w:type="dxa"/>
          </w:tcPr>
          <w:p w:rsidR="002740FA" w:rsidRPr="00223395" w:rsidRDefault="002740FA" w:rsidP="00FE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EFEFE"/>
                <w:lang w:eastAsia="bg-BG"/>
              </w:rPr>
            </w:pPr>
            <w:r w:rsidRPr="00223395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EFEFE"/>
                <w:lang w:eastAsia="bg-BG"/>
              </w:rPr>
              <w:t>Мярка 6.4.1. „Инвестиции в подкрепа на неземеделски дейности“ от Стратегията за Водено от общностите местно развитие на СНЦ „МИГ-Елхово-Болярово”</w:t>
            </w:r>
          </w:p>
          <w:p w:rsidR="002740FA" w:rsidRPr="00223395" w:rsidRDefault="002740FA" w:rsidP="00FE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22339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Изпълнението на настоящата процедура се извършва чрез процедура на подбор на проектни предложения в съответствие с чл. 25, ал. 1, т. 1 от ЗУСЕСИФ.</w:t>
            </w:r>
          </w:p>
          <w:p w:rsidR="002740FA" w:rsidRPr="00223395" w:rsidRDefault="002740FA" w:rsidP="00FE55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bg-BG"/>
              </w:rPr>
            </w:pPr>
            <w:r w:rsidRPr="0022339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Кандидатстването по настоящата процедура се осъществява въз основа на проектни предложения, които се оценяват в съответствие с критериите, описани в настоящите Условия за кандидатстване.</w:t>
            </w:r>
          </w:p>
        </w:tc>
      </w:tr>
    </w:tbl>
    <w:p w:rsidR="00F74842" w:rsidRPr="00223395" w:rsidRDefault="00FB4A0D" w:rsidP="0070595E">
      <w:pPr>
        <w:pStyle w:val="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F74842" w:rsidRPr="00223395">
        <w:rPr>
          <w:rFonts w:cs="Times New Roman"/>
          <w:szCs w:val="24"/>
        </w:rPr>
        <w:t>. Цели на предоставяната безвъзмездна финансова помощ по процедурата и очаквани резултати:</w:t>
      </w:r>
      <w:bookmarkEnd w:id="0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74842" w:rsidRPr="00223395" w:rsidTr="00D059A4">
        <w:tc>
          <w:tcPr>
            <w:tcW w:w="9606" w:type="dxa"/>
          </w:tcPr>
          <w:p w:rsidR="000D5EB6" w:rsidRPr="00223395" w:rsidRDefault="000D5EB6" w:rsidP="00AE5765">
            <w:pPr>
              <w:spacing w:after="2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33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Цел на процедурата: 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Постигане на устойчиво икономическото развитие на територията на МИГ – Елхово - Болярово. Създаване на нови работни места и намаляване на бедността чрез разнообразяване на местната икономика с производства с висока добавена стойност и иновативност.</w:t>
            </w:r>
          </w:p>
          <w:p w:rsidR="000D5EB6" w:rsidRPr="00223395" w:rsidRDefault="000D5EB6" w:rsidP="00AE5765">
            <w:p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33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Обосновка: 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</w:rPr>
              <w:t>Мярка 6.4.1. „</w:t>
            </w:r>
            <w:proofErr w:type="spellStart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Инвестиции</w:t>
            </w:r>
            <w:proofErr w:type="spellEnd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в </w:t>
            </w:r>
            <w:proofErr w:type="spellStart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подкрепа</w:t>
            </w:r>
            <w:proofErr w:type="spellEnd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неземеделски</w:t>
            </w:r>
            <w:proofErr w:type="spellEnd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дейности</w:t>
            </w:r>
            <w:proofErr w:type="spellEnd"/>
            <w:r w:rsidRPr="0022339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“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</w:rPr>
              <w:t xml:space="preserve"> попада в обхвата на Приоритет 1 от СОМР на МИГ – Елхово – Болярово, по – конкретно в една от 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специфичните цели на стратегията за създаване на нови работни места, намаляване на бедността; стимулиране на производства с висока добавена стойност; въвеждане на нови за територията практики и услуги; внедряване на иновации в предприятията.</w:t>
            </w:r>
          </w:p>
          <w:p w:rsidR="00F74842" w:rsidRPr="00223395" w:rsidRDefault="000D5EB6" w:rsidP="000D5EB6">
            <w:pPr>
              <w:spacing w:before="240" w:after="240" w:line="276" w:lineRule="auto"/>
              <w:jc w:val="both"/>
              <w:rPr>
                <w:lang w:val="en-US"/>
              </w:rPr>
            </w:pPr>
            <w:r w:rsidRPr="00223395">
              <w:rPr>
                <w:rFonts w:ascii="Times New Roman" w:eastAsia="Times New Roman" w:hAnsi="Times New Roman"/>
                <w:b/>
                <w:sz w:val="24"/>
                <w:szCs w:val="24"/>
              </w:rPr>
              <w:t>Очакваните резултати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</w:rPr>
              <w:t xml:space="preserve"> от подкрепата се изразяват в </w:t>
            </w:r>
            <w:r w:rsidRPr="00223395">
              <w:rPr>
                <w:rFonts w:ascii="Times New Roman" w:eastAsia="Times New Roman" w:hAnsi="Times New Roman"/>
                <w:iCs/>
                <w:sz w:val="24"/>
                <w:szCs w:val="24"/>
                <w:lang w:eastAsia="bg-BG"/>
              </w:rPr>
              <w:t xml:space="preserve">подобряване на конкурентоспособността и модернизиране на земеделски стопанства или </w:t>
            </w:r>
            <w:proofErr w:type="spellStart"/>
            <w:r w:rsidRPr="00223395">
              <w:rPr>
                <w:rFonts w:ascii="Times New Roman" w:eastAsia="Times New Roman" w:hAnsi="Times New Roman"/>
                <w:iCs/>
                <w:sz w:val="24"/>
                <w:szCs w:val="24"/>
                <w:lang w:eastAsia="bg-BG"/>
              </w:rPr>
              <w:t>микропредприятия</w:t>
            </w:r>
            <w:proofErr w:type="spellEnd"/>
            <w:r w:rsidRPr="00223395">
              <w:rPr>
                <w:rFonts w:ascii="Times New Roman" w:eastAsia="Times New Roman" w:hAnsi="Times New Roman"/>
                <w:iCs/>
                <w:sz w:val="24"/>
                <w:szCs w:val="24"/>
                <w:lang w:eastAsia="bg-BG"/>
              </w:rPr>
              <w:t>, регистрирани като еднолични търговци или юридически на територията на МИГ – Елхово – Болярово, като предимство се счита въвеждането на иновации (технологични или нови за територията услуги), производство с добавена стойност, разкриване на нови работни места.</w:t>
            </w:r>
          </w:p>
        </w:tc>
      </w:tr>
    </w:tbl>
    <w:p w:rsidR="00FB4A0D" w:rsidRPr="00223395" w:rsidRDefault="00FB4A0D" w:rsidP="00FB4A0D">
      <w:pPr>
        <w:pStyle w:val="1"/>
      </w:pPr>
      <w:bookmarkStart w:id="1" w:name="_Toc112142523"/>
      <w:bookmarkStart w:id="2" w:name="_Toc112142519"/>
      <w:r>
        <w:lastRenderedPageBreak/>
        <w:t>3</w:t>
      </w:r>
      <w:r w:rsidRPr="00223395">
        <w:t>. Допустими кандидати:</w:t>
      </w:r>
      <w:bookmarkEnd w:id="1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B4A0D" w:rsidRPr="00223395" w:rsidTr="00FB4A0D">
        <w:tc>
          <w:tcPr>
            <w:tcW w:w="9606" w:type="dxa"/>
            <w:shd w:val="clear" w:color="auto" w:fill="auto"/>
          </w:tcPr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2339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Допустими кандидати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 настоящата процедура са: 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2339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Земеделски стопани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или </w:t>
            </w:r>
            <w:proofErr w:type="spellStart"/>
            <w:r w:rsidRPr="0022339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микропредприятия</w:t>
            </w:r>
            <w:proofErr w:type="spellEnd"/>
            <w:r w:rsidRPr="00223395">
              <w:rPr>
                <w:rStyle w:val="af4"/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footnoteReference w:id="1"/>
            </w:r>
            <w:r w:rsidRPr="0022339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регистрирани като еднолични търговци или юридически лица по Търговския закон, Закона за кооперациите или Закона за вероизповеданията, както и физически лица, регистрирани по Закона за занаятите.</w:t>
            </w:r>
          </w:p>
          <w:p w:rsidR="00FB4A0D" w:rsidRPr="00223395" w:rsidRDefault="00FB4A0D" w:rsidP="00FB4A0D">
            <w:pPr>
              <w:widowControl w:val="0"/>
              <w:tabs>
                <w:tab w:val="left" w:pos="1680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2339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ab/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223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Допустими са само кандидати със седалище за ЮЛ и постоянен адрес за физическите лица на територията на МИГ – Елхово – Болярово.</w:t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2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.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Кандидатите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  <w:t>земеделски</w:t>
            </w:r>
            <w:proofErr w:type="spellEnd"/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  <w:t>стопани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към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датата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подаване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заявлението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подпомагане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трябва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да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отговарят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следните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условия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: 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а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)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да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са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регистрирани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като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земеделски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стопани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съгласно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чл.7, ал.1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от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Закона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поддпомагане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земеделските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производители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, и</w:t>
            </w:r>
          </w:p>
          <w:p w:rsidR="00D22FFD" w:rsidRDefault="00FB4A0D" w:rsidP="00D22F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б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)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минималният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стандартен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производствен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обем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земеделското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им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стопанство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е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не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по-малко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от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левовата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равностойност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8000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евро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, </w:t>
            </w:r>
          </w:p>
          <w:p w:rsidR="00FB4A0D" w:rsidRPr="00FB4A0D" w:rsidRDefault="00FB4A0D" w:rsidP="00D22F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339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3.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Кандидати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233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физически лица, </w:t>
            </w:r>
            <w:proofErr w:type="spellStart"/>
            <w:r w:rsidRPr="002233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регистрирани</w:t>
            </w:r>
            <w:proofErr w:type="spellEnd"/>
            <w:r w:rsidRPr="002233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по Закона за </w:t>
            </w:r>
            <w:proofErr w:type="spellStart"/>
            <w:r w:rsidRPr="002233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занаятите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занаятчии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към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 на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подаване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заявлението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подпомагане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трябва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отговарят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изискването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чл.4 на Закона за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занаятите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(чл.4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Занаятчията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упражнява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занаята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след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вписване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регистър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БУЛСТАТ по </w:t>
            </w:r>
            <w:proofErr w:type="spellStart"/>
            <w:proofErr w:type="gram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реда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чл. 3, ал. 1, т. 6 или 9 от Закона за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регистър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БУЛСТАТ, с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изключение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занаятчиите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които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са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самостоятелно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заети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лица.)</w:t>
            </w:r>
            <w:r w:rsidRPr="00223395">
              <w:t xml:space="preserve"> </w:t>
            </w:r>
            <w:r w:rsidRPr="00223395">
              <w:rPr>
                <w:rFonts w:ascii="Times New Roman" w:hAnsi="Times New Roman" w:cs="Times New Roman"/>
                <w:sz w:val="24"/>
                <w:szCs w:val="24"/>
              </w:rPr>
              <w:t xml:space="preserve">и /или да са вписани в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регистъра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занаятчиите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Регионална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занаятчийска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камара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случай, че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действаща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такава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  <w:r w:rsidRPr="00223395"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Кандидатите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трябва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отговарят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определението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микропредприятие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съгласно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дефиницията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чл. 3, ал. 3 от ЗМСП, с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изключение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регистрираните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като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земеделски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стопани</w:t>
            </w:r>
            <w:proofErr w:type="spellEnd"/>
            <w:r w:rsidRPr="002233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FB4A0D" w:rsidRPr="00223395" w:rsidRDefault="00FB4A0D" w:rsidP="00FB4A0D">
      <w:pPr>
        <w:pStyle w:val="1"/>
        <w:rPr>
          <w:rFonts w:cs="Times New Roman"/>
          <w:b w:val="0"/>
          <w:szCs w:val="24"/>
        </w:rPr>
      </w:pPr>
      <w:r>
        <w:rPr>
          <w:rFonts w:cs="Times New Roman"/>
          <w:szCs w:val="24"/>
        </w:rPr>
        <w:lastRenderedPageBreak/>
        <w:t xml:space="preserve">4. </w:t>
      </w:r>
      <w:r w:rsidRPr="00223395">
        <w:rPr>
          <w:rFonts w:cs="Times New Roman"/>
          <w:szCs w:val="24"/>
        </w:rPr>
        <w:t>Допустими дейности: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B4A0D" w:rsidRPr="00223395" w:rsidTr="00FB4A0D">
        <w:tc>
          <w:tcPr>
            <w:tcW w:w="9606" w:type="dxa"/>
          </w:tcPr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sz w:val="24"/>
                <w:szCs w:val="24"/>
              </w:rPr>
              <w:t>По настоящите Условия за кандидатстване се предоставя безвъзмездна финансова помощ за следните допустими за подпомагане дейности:</w:t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Обхват на дейностите:</w:t>
            </w: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Допустими са само дейности на територията на МИГ – Елхово - Болярово и са за:</w:t>
            </w:r>
          </w:p>
          <w:p w:rsidR="00FB4A0D" w:rsidRPr="00223395" w:rsidRDefault="00FB4A0D" w:rsidP="0061408C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 ИНТЕГРИРАН туризъм (изграждане, обновяване на туристически обекти, предлагащи интегрирани туристически услуги);</w:t>
            </w:r>
          </w:p>
          <w:p w:rsidR="00FB4A0D" w:rsidRPr="00223395" w:rsidRDefault="00FB4A0D" w:rsidP="0061408C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      </w:r>
          </w:p>
          <w:p w:rsidR="00FB4A0D" w:rsidRPr="00223395" w:rsidRDefault="00FB4A0D" w:rsidP="0061408C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 услуги във всички сектори;</w:t>
            </w:r>
          </w:p>
          <w:p w:rsidR="00FB4A0D" w:rsidRPr="00223395" w:rsidRDefault="00FB4A0D" w:rsidP="0061408C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Производство на енергия от </w:t>
            </w:r>
            <w:proofErr w:type="spellStart"/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>възобновяеми</w:t>
            </w:r>
            <w:proofErr w:type="spellEnd"/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енергийни източници за собствено потребление;</w:t>
            </w:r>
          </w:p>
          <w:p w:rsidR="00FB4A0D" w:rsidRPr="00FB4A0D" w:rsidRDefault="00FB4A0D" w:rsidP="0061408C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 занаяти и други неземеделски дейности.</w:t>
            </w:r>
          </w:p>
        </w:tc>
      </w:tr>
    </w:tbl>
    <w:p w:rsidR="00FB4A0D" w:rsidRDefault="00FB4A0D" w:rsidP="0070595E">
      <w:pPr>
        <w:pStyle w:val="1"/>
        <w:rPr>
          <w:rFonts w:cs="Times New Roman"/>
          <w:szCs w:val="24"/>
        </w:rPr>
      </w:pPr>
      <w:r>
        <w:rPr>
          <w:rFonts w:cs="Times New Roman"/>
          <w:szCs w:val="24"/>
        </w:rPr>
        <w:t>5.</w:t>
      </w:r>
      <w:r w:rsidRPr="00FB4A0D">
        <w:rPr>
          <w:rFonts w:cs="Times New Roman"/>
          <w:szCs w:val="24"/>
        </w:rPr>
        <w:t>Допустими разходи: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FB4A0D" w:rsidRPr="00223395" w:rsidTr="00FB4A0D">
        <w:tc>
          <w:tcPr>
            <w:tcW w:w="9606" w:type="dxa"/>
          </w:tcPr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3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Допустими  разходи</w:t>
            </w:r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>, съгласно чл.20, ал. 1 от Наредба № 22 от 14.12.2015 г., са:</w:t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>1. инвестиционни разходи по чл. 45 от Регламент (EC) № 1305/2013;</w:t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>2. други допустими разходи, свързани с изпълнението на операции по Регламент (EC) № 1305/2013 и приоритетите на стратегията за ВОМР;</w:t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определени в Постановление № 189 от 2016 г. на Министерския съвет за определяне на национални правила за допустимост на разходите по програмите, </w:t>
            </w:r>
            <w:proofErr w:type="spellStart"/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>съфинансирани</w:t>
            </w:r>
            <w:proofErr w:type="spellEnd"/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Европейските структурни и инвестиционни фондове, за програмен период 2014 - 2020 г.;</w:t>
            </w:r>
          </w:p>
          <w:p w:rsidR="00FB4A0D" w:rsidRPr="00223395" w:rsidRDefault="00FB4A0D" w:rsidP="00FB4A0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395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определени като допустими разходи в указанията по § 3 от заключителните разпоредби на ПМС № 161 за общите изисквания към стратегиите, които ще се финансират на УО на ПРСР 2014 -2020 г.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3395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Допустими за подпомагане по настоящата процедура са следните разходи: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sz w:val="24"/>
                <w:szCs w:val="24"/>
              </w:rPr>
              <w:t>1. Изграждане, придобиване или подобрения на недвижимо имущество;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sz w:val="24"/>
                <w:szCs w:val="24"/>
              </w:rPr>
              <w:t>2. Закупуване, включително чрез лизинг на нови машини и оборудване до пазарната стойност на активите;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sz w:val="24"/>
                <w:szCs w:val="24"/>
              </w:rPr>
              <w:t>3. Общи разходи, свързани с разходите за точка „1“ и „2“, например хонорари на архитекти, инженери и консултанти, хонорари, свързани с консултации относно екологичната и икономическата устойчивост, включително проучвания за техническа осъществимост;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sz w:val="24"/>
                <w:szCs w:val="24"/>
              </w:rPr>
              <w:t>4. Нематериални инвестиции: придобиване и създаване на компютърен софтуер и придобиване на патенти, лицензи, авторски права и марки.</w:t>
            </w:r>
          </w:p>
          <w:p w:rsidR="00FB4A0D" w:rsidRPr="00223395" w:rsidRDefault="00FB4A0D" w:rsidP="00FB4A0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:rsidR="00767EA5" w:rsidRPr="00767EA5" w:rsidRDefault="00767EA5" w:rsidP="00767EA5">
      <w:pPr>
        <w:spacing w:before="240" w:after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6. </w:t>
      </w:r>
      <w:r w:rsidRPr="00767EA5">
        <w:rPr>
          <w:rFonts w:ascii="Times New Roman" w:eastAsiaTheme="majorEastAsia" w:hAnsi="Times New Roman" w:cs="Times New Roman"/>
          <w:b/>
          <w:bCs/>
          <w:sz w:val="24"/>
          <w:szCs w:val="24"/>
        </w:rPr>
        <w:t>Период за прием и място за подаване на проектни предложения;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67EA5" w:rsidRPr="00767EA5" w:rsidTr="00FE5549">
        <w:tc>
          <w:tcPr>
            <w:tcW w:w="9606" w:type="dxa"/>
          </w:tcPr>
          <w:p w:rsidR="00767EA5" w:rsidRPr="00F614AB" w:rsidRDefault="00767EA5" w:rsidP="00767EA5">
            <w:pPr>
              <w:spacing w:line="276" w:lineRule="auto"/>
              <w:rPr>
                <w:rFonts w:ascii="Times New Roman" w:eastAsiaTheme="majorEastAsia" w:hAnsi="Times New Roman" w:cs="Times New Roman"/>
                <w:bCs/>
                <w:i/>
                <w:sz w:val="24"/>
                <w:szCs w:val="24"/>
              </w:rPr>
            </w:pPr>
            <w:r w:rsidRPr="00F614AB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Процедурата е с няколко крайни срока за кандидатстване, които се определят, както </w:t>
            </w:r>
            <w:r w:rsidRPr="00F614AB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lastRenderedPageBreak/>
              <w:t>следва:</w:t>
            </w:r>
          </w:p>
          <w:p w:rsidR="00767EA5" w:rsidRPr="00F614AB" w:rsidRDefault="00767EA5" w:rsidP="00767EA5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u w:val="single"/>
              </w:rPr>
              <w:t>Първи прием:</w:t>
            </w:r>
          </w:p>
          <w:p w:rsidR="00767EA5" w:rsidRPr="00F614AB" w:rsidRDefault="00767EA5" w:rsidP="00767EA5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Начален срок:</w:t>
            </w: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-US"/>
              </w:rPr>
              <w:t xml:space="preserve"> 17.10.</w:t>
            </w: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2022 г.</w:t>
            </w:r>
          </w:p>
          <w:p w:rsidR="00767EA5" w:rsidRPr="00F614AB" w:rsidRDefault="00767EA5" w:rsidP="00767EA5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Краен срок:</w:t>
            </w: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-US"/>
              </w:rPr>
              <w:t xml:space="preserve"> 04.12.</w:t>
            </w: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 xml:space="preserve">2022 г. 17.00 часа. </w:t>
            </w:r>
          </w:p>
          <w:p w:rsidR="00767EA5" w:rsidRPr="00767EA5" w:rsidRDefault="00767EA5" w:rsidP="00767EA5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u w:val="single"/>
              </w:rPr>
              <w:t>Втори прием</w:t>
            </w:r>
            <w:r w:rsidRPr="00F614A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 xml:space="preserve"> - при наличие на остатъчни средства след първи прием.</w:t>
            </w:r>
          </w:p>
        </w:tc>
      </w:tr>
    </w:tbl>
    <w:bookmarkEnd w:id="2"/>
    <w:p w:rsidR="00767EA5" w:rsidRPr="00A26EFC" w:rsidRDefault="00767EA5" w:rsidP="00767EA5">
      <w:pPr>
        <w:keepNext/>
        <w:keepLines/>
        <w:spacing w:before="240" w:after="0"/>
        <w:ind w:left="36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7. </w:t>
      </w: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Бюджет на приема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74842" w:rsidRPr="00223395" w:rsidTr="00D059A4">
        <w:tc>
          <w:tcPr>
            <w:tcW w:w="9606" w:type="dxa"/>
          </w:tcPr>
          <w:p w:rsidR="006E587A" w:rsidRPr="00223395" w:rsidRDefault="006E587A" w:rsidP="000B7A2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395">
              <w:rPr>
                <w:rFonts w:ascii="Times New Roman" w:hAnsi="Times New Roman" w:cs="Times New Roman"/>
                <w:sz w:val="24"/>
                <w:szCs w:val="24"/>
              </w:rPr>
              <w:t xml:space="preserve">Общият размер на безвъзмездната финансова помощ по </w:t>
            </w:r>
            <w:r w:rsidR="0002290D" w:rsidRPr="00223395">
              <w:rPr>
                <w:rFonts w:ascii="Times New Roman" w:hAnsi="Times New Roman" w:cs="Times New Roman"/>
                <w:sz w:val="24"/>
                <w:szCs w:val="24"/>
              </w:rPr>
              <w:t>настоящата процедура е както следва:</w:t>
            </w:r>
          </w:p>
          <w:p w:rsidR="006A35EA" w:rsidRPr="00223395" w:rsidRDefault="006A35EA" w:rsidP="006A35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2875"/>
              <w:gridCol w:w="3112"/>
              <w:gridCol w:w="2994"/>
            </w:tblGrid>
            <w:tr w:rsidR="006A35EA" w:rsidRPr="00223395" w:rsidTr="008F1559">
              <w:tc>
                <w:tcPr>
                  <w:tcW w:w="2875" w:type="dxa"/>
                  <w:shd w:val="clear" w:color="auto" w:fill="D9D9D9" w:themeFill="background1" w:themeFillShade="D9"/>
                </w:tcPr>
                <w:p w:rsidR="006A35EA" w:rsidRPr="00223395" w:rsidRDefault="006A35EA" w:rsidP="008F155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Общ размер на безвъзмездната финансова помощ</w:t>
                  </w:r>
                </w:p>
              </w:tc>
              <w:tc>
                <w:tcPr>
                  <w:tcW w:w="3112" w:type="dxa"/>
                  <w:shd w:val="clear" w:color="auto" w:fill="D9D9D9" w:themeFill="background1" w:themeFillShade="D9"/>
                </w:tcPr>
                <w:p w:rsidR="006A35EA" w:rsidRPr="00223395" w:rsidRDefault="006A35EA" w:rsidP="008F155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Средства от Европейския земеделски фонд за развитие на селските райони (ЕЗФСР)</w:t>
                  </w:r>
                </w:p>
              </w:tc>
              <w:tc>
                <w:tcPr>
                  <w:tcW w:w="2994" w:type="dxa"/>
                  <w:shd w:val="clear" w:color="auto" w:fill="D9D9D9" w:themeFill="background1" w:themeFillShade="D9"/>
                </w:tcPr>
                <w:p w:rsidR="006A35EA" w:rsidRPr="00223395" w:rsidRDefault="006A35EA" w:rsidP="008F155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Национално </w:t>
                  </w:r>
                  <w:proofErr w:type="spellStart"/>
                  <w:r w:rsidRPr="00223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съфинансиране</w:t>
                  </w:r>
                  <w:proofErr w:type="spellEnd"/>
                </w:p>
              </w:tc>
            </w:tr>
            <w:tr w:rsidR="006A35EA" w:rsidRPr="00223395" w:rsidTr="004047F7">
              <w:trPr>
                <w:trHeight w:val="172"/>
              </w:trPr>
              <w:tc>
                <w:tcPr>
                  <w:tcW w:w="2875" w:type="dxa"/>
                  <w:shd w:val="clear" w:color="auto" w:fill="FFFFFF" w:themeFill="background1"/>
                </w:tcPr>
                <w:p w:rsidR="006A35EA" w:rsidRPr="00223395" w:rsidRDefault="004047F7" w:rsidP="000036C1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  <w:lang w:eastAsia="en-IE"/>
                    </w:rPr>
                    <w:t>512 557,08</w:t>
                  </w:r>
                  <w:r w:rsidR="000036C1" w:rsidRPr="00223395">
                    <w:rPr>
                      <w:rFonts w:ascii="Times New Roman" w:hAnsi="Times New Roman" w:cs="Times New Roman"/>
                      <w:sz w:val="24"/>
                      <w:szCs w:val="24"/>
                      <w:lang w:eastAsia="en-IE"/>
                    </w:rPr>
                    <w:t xml:space="preserve"> лева</w:t>
                  </w:r>
                  <w:r w:rsidR="000036C1" w:rsidRPr="00223395" w:rsidDel="000036C1">
                    <w:rPr>
                      <w:rFonts w:ascii="Times New Roman" w:hAnsi="Times New Roman" w:cs="Times New Roman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</w:tc>
              <w:tc>
                <w:tcPr>
                  <w:tcW w:w="3112" w:type="dxa"/>
                  <w:shd w:val="clear" w:color="auto" w:fill="FFFFFF" w:themeFill="background1"/>
                </w:tcPr>
                <w:p w:rsidR="006A35EA" w:rsidRPr="00223395" w:rsidRDefault="00DD2982" w:rsidP="004047F7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461 301,37</w:t>
                  </w:r>
                  <w:r w:rsidR="004047F7"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036C1"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лева</w:t>
                  </w:r>
                  <w:r w:rsidR="006A35EA"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94" w:type="dxa"/>
                  <w:shd w:val="clear" w:color="auto" w:fill="FFFFFF" w:themeFill="background1"/>
                </w:tcPr>
                <w:p w:rsidR="006A35EA" w:rsidRPr="00223395" w:rsidRDefault="004047F7" w:rsidP="004047F7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51 255,71 </w:t>
                  </w:r>
                  <w:r w:rsidR="006A35EA"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лева</w:t>
                  </w:r>
                </w:p>
              </w:tc>
            </w:tr>
            <w:tr w:rsidR="003C5E48" w:rsidRPr="00223395" w:rsidTr="004047F7">
              <w:trPr>
                <w:trHeight w:val="172"/>
                <w:ins w:id="3" w:author="Asus" w:date="2022-02-25T14:09:00Z"/>
              </w:trPr>
              <w:tc>
                <w:tcPr>
                  <w:tcW w:w="2875" w:type="dxa"/>
                  <w:shd w:val="clear" w:color="auto" w:fill="FFFFFF" w:themeFill="background1"/>
                </w:tcPr>
                <w:p w:rsidR="003C5E48" w:rsidRPr="00223395" w:rsidRDefault="003C5E48" w:rsidP="000036C1">
                  <w:pPr>
                    <w:jc w:val="center"/>
                    <w:rPr>
                      <w:ins w:id="4" w:author="Asus" w:date="2022-02-25T14:09:00Z"/>
                      <w:rFonts w:ascii="Times New Roman" w:hAnsi="Times New Roman" w:cs="Times New Roman"/>
                      <w:sz w:val="24"/>
                      <w:szCs w:val="24"/>
                      <w:lang w:eastAsia="en-IE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  <w:lang w:eastAsia="en-IE"/>
                    </w:rPr>
                    <w:t>100 %</w:t>
                  </w:r>
                </w:p>
              </w:tc>
              <w:tc>
                <w:tcPr>
                  <w:tcW w:w="3112" w:type="dxa"/>
                  <w:shd w:val="clear" w:color="auto" w:fill="FFFFFF" w:themeFill="background1"/>
                </w:tcPr>
                <w:p w:rsidR="003C5E48" w:rsidRPr="00223395" w:rsidRDefault="003C5E48" w:rsidP="000036C1">
                  <w:pPr>
                    <w:jc w:val="center"/>
                    <w:rPr>
                      <w:ins w:id="5" w:author="Asus" w:date="2022-02-25T14:09:00Z"/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90 %</w:t>
                  </w:r>
                </w:p>
              </w:tc>
              <w:tc>
                <w:tcPr>
                  <w:tcW w:w="2994" w:type="dxa"/>
                  <w:shd w:val="clear" w:color="auto" w:fill="FFFFFF" w:themeFill="background1"/>
                </w:tcPr>
                <w:p w:rsidR="003C5E48" w:rsidRPr="00223395" w:rsidRDefault="003C5E48" w:rsidP="008F1559">
                  <w:pPr>
                    <w:jc w:val="center"/>
                    <w:rPr>
                      <w:ins w:id="6" w:author="Asus" w:date="2022-02-25T14:09:00Z"/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10 %</w:t>
                  </w:r>
                </w:p>
              </w:tc>
            </w:tr>
          </w:tbl>
          <w:p w:rsidR="006A35EA" w:rsidRPr="00223395" w:rsidRDefault="006A35EA" w:rsidP="000B7A2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D1AB0" w:rsidRPr="00223395" w:rsidRDefault="006A35EA" w:rsidP="006A35EA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По мярка </w:t>
            </w:r>
            <w:r w:rsidR="000036C1"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6</w:t>
            </w:r>
            <w:r w:rsidR="000036C1"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.4.1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е предвиден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„гарантиран бюджет за малки проекти“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в размер на 20 % от общия бюджет на мярката. Целта на гарантирания бюджет за малки проекти е да се осигури възможност за по-лесен достъп до финансиране на стартиращите и </w:t>
            </w:r>
            <w:proofErr w:type="spellStart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микро</w:t>
            </w:r>
            <w:proofErr w:type="spellEnd"/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предприятия и по-малки земеделски стопанства, които в противен случай биха били затруднени да се конкурират с по-големите потенциални бенефициенти.</w:t>
            </w:r>
          </w:p>
          <w:p w:rsidR="006A35EA" w:rsidRPr="00223395" w:rsidRDefault="003D1AB0" w:rsidP="006A35EA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Разпределението на общия бюджет за „малки“ и за останалите – „стандартни“ проекти е следното: </w:t>
            </w:r>
          </w:p>
          <w:tbl>
            <w:tblPr>
              <w:tblW w:w="0" w:type="auto"/>
              <w:tblCellSpacing w:w="2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378"/>
              <w:gridCol w:w="2334"/>
              <w:gridCol w:w="2321"/>
              <w:gridCol w:w="2337"/>
            </w:tblGrid>
            <w:tr w:rsidR="000036C1" w:rsidRPr="00223395" w:rsidTr="00DD3635">
              <w:trPr>
                <w:tblCellSpacing w:w="20" w:type="dxa"/>
              </w:trPr>
              <w:tc>
                <w:tcPr>
                  <w:tcW w:w="2345" w:type="dxa"/>
                  <w:shd w:val="clear" w:color="auto" w:fill="4F81BD"/>
                </w:tcPr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>Общ размер на безвъзмездната финансова помощ</w:t>
                  </w:r>
                </w:p>
              </w:tc>
              <w:tc>
                <w:tcPr>
                  <w:tcW w:w="2345" w:type="dxa"/>
                  <w:shd w:val="clear" w:color="auto" w:fill="4F81BD"/>
                </w:tcPr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Общ бюджет на процедурата </w:t>
                  </w:r>
                </w:p>
              </w:tc>
              <w:tc>
                <w:tcPr>
                  <w:tcW w:w="2345" w:type="dxa"/>
                  <w:shd w:val="clear" w:color="auto" w:fill="4F81BD"/>
                </w:tcPr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  <w:t>Гарантиран бюджет за малки проекти</w:t>
                  </w:r>
                  <w:r w:rsidRPr="00223395" w:rsidDel="00614094"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</w:p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  <w:t>20 % от общия бюджет</w:t>
                  </w:r>
                </w:p>
              </w:tc>
              <w:tc>
                <w:tcPr>
                  <w:tcW w:w="2345" w:type="dxa"/>
                  <w:shd w:val="clear" w:color="auto" w:fill="4F81BD"/>
                </w:tcPr>
                <w:p w:rsidR="000036C1" w:rsidRPr="00223395" w:rsidDel="00614094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Cs/>
                      <w:color w:val="FFFFFF"/>
                      <w:sz w:val="24"/>
                      <w:szCs w:val="24"/>
                    </w:rPr>
                    <w:t>Бюджет за останалите проекти 80 % от общия бюджет</w:t>
                  </w:r>
                </w:p>
              </w:tc>
            </w:tr>
            <w:tr w:rsidR="000036C1" w:rsidRPr="00223395" w:rsidTr="00DD3635">
              <w:trPr>
                <w:trHeight w:val="172"/>
                <w:tblCellSpacing w:w="20" w:type="dxa"/>
              </w:trPr>
              <w:tc>
                <w:tcPr>
                  <w:tcW w:w="2345" w:type="dxa"/>
                  <w:shd w:val="clear" w:color="auto" w:fill="4F81BD"/>
                </w:tcPr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>Общ размер на БФП</w:t>
                  </w:r>
                </w:p>
              </w:tc>
              <w:tc>
                <w:tcPr>
                  <w:tcW w:w="2345" w:type="dxa"/>
                  <w:shd w:val="clear" w:color="auto" w:fill="A7BFDE"/>
                </w:tcPr>
                <w:p w:rsidR="000036C1" w:rsidRPr="00223395" w:rsidRDefault="004047F7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sz w:val="24"/>
                      <w:szCs w:val="24"/>
                      <w:lang w:eastAsia="en-IE"/>
                    </w:rPr>
                    <w:t>512 557,08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лева</w:t>
                  </w:r>
                </w:p>
              </w:tc>
              <w:tc>
                <w:tcPr>
                  <w:tcW w:w="2345" w:type="dxa"/>
                  <w:shd w:val="clear" w:color="auto" w:fill="A7BFDE"/>
                </w:tcPr>
                <w:p w:rsidR="000036C1" w:rsidRPr="00223395" w:rsidRDefault="004047F7" w:rsidP="00DD29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102 511,42</w:t>
                  </w:r>
                  <w:r w:rsidR="00DB5126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>лева</w:t>
                  </w:r>
                </w:p>
              </w:tc>
              <w:tc>
                <w:tcPr>
                  <w:tcW w:w="2345" w:type="dxa"/>
                  <w:shd w:val="clear" w:color="auto" w:fill="A7BFDE"/>
                </w:tcPr>
                <w:p w:rsidR="000036C1" w:rsidRPr="00223395" w:rsidRDefault="004047F7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410 045,66 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>лева</w:t>
                  </w:r>
                </w:p>
              </w:tc>
            </w:tr>
            <w:tr w:rsidR="000036C1" w:rsidRPr="00223395" w:rsidTr="00DD3635">
              <w:trPr>
                <w:trHeight w:val="172"/>
                <w:tblCellSpacing w:w="20" w:type="dxa"/>
              </w:trPr>
              <w:tc>
                <w:tcPr>
                  <w:tcW w:w="2345" w:type="dxa"/>
                  <w:shd w:val="clear" w:color="auto" w:fill="4F81BD"/>
                </w:tcPr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>Средства от Европейския земеделски фонд за развитие на селските райони (ЕЗФСР)</w:t>
                  </w:r>
                </w:p>
              </w:tc>
              <w:tc>
                <w:tcPr>
                  <w:tcW w:w="2345" w:type="dxa"/>
                  <w:shd w:val="clear" w:color="auto" w:fill="D3DFEE"/>
                </w:tcPr>
                <w:p w:rsidR="000036C1" w:rsidRPr="00223395" w:rsidRDefault="00DD2982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461 301,37</w:t>
                  </w:r>
                  <w:r w:rsidR="001A21E5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>лева</w:t>
                  </w:r>
                </w:p>
              </w:tc>
              <w:tc>
                <w:tcPr>
                  <w:tcW w:w="2345" w:type="dxa"/>
                  <w:shd w:val="clear" w:color="auto" w:fill="D3DFEE"/>
                </w:tcPr>
                <w:p w:rsidR="000036C1" w:rsidRPr="00223395" w:rsidRDefault="00DD2982" w:rsidP="00DD29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92 260</w:t>
                  </w: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22339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28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лева</w:t>
                  </w:r>
                </w:p>
              </w:tc>
              <w:tc>
                <w:tcPr>
                  <w:tcW w:w="2345" w:type="dxa"/>
                  <w:shd w:val="clear" w:color="auto" w:fill="D3DFEE"/>
                </w:tcPr>
                <w:p w:rsidR="000036C1" w:rsidRPr="00223395" w:rsidRDefault="001A21E5" w:rsidP="00DD29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369 041,</w:t>
                  </w:r>
                  <w:r w:rsidR="00DD2982" w:rsidRPr="00223395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лева</w:t>
                  </w:r>
                </w:p>
              </w:tc>
            </w:tr>
            <w:tr w:rsidR="000036C1" w:rsidRPr="00223395" w:rsidTr="00DD3635">
              <w:trPr>
                <w:trHeight w:val="172"/>
                <w:tblCellSpacing w:w="20" w:type="dxa"/>
              </w:trPr>
              <w:tc>
                <w:tcPr>
                  <w:tcW w:w="2345" w:type="dxa"/>
                  <w:shd w:val="clear" w:color="auto" w:fill="4F81BD"/>
                </w:tcPr>
                <w:p w:rsidR="000036C1" w:rsidRPr="00223395" w:rsidRDefault="000036C1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Национално </w:t>
                  </w:r>
                  <w:proofErr w:type="spellStart"/>
                  <w:r w:rsidRPr="00223395">
                    <w:rPr>
                      <w:rFonts w:ascii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>съфинансиране</w:t>
                  </w:r>
                  <w:proofErr w:type="spellEnd"/>
                </w:p>
              </w:tc>
              <w:tc>
                <w:tcPr>
                  <w:tcW w:w="2345" w:type="dxa"/>
                  <w:shd w:val="clear" w:color="auto" w:fill="A7BFDE"/>
                </w:tcPr>
                <w:p w:rsidR="000036C1" w:rsidRPr="00223395" w:rsidRDefault="001A21E5" w:rsidP="00DD29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51 255,7</w:t>
                  </w:r>
                  <w:r w:rsidR="00DD2982" w:rsidRPr="0022339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>лева</w:t>
                  </w:r>
                </w:p>
              </w:tc>
              <w:tc>
                <w:tcPr>
                  <w:tcW w:w="2345" w:type="dxa"/>
                  <w:shd w:val="clear" w:color="auto" w:fill="A7BFDE"/>
                </w:tcPr>
                <w:p w:rsidR="000036C1" w:rsidRPr="00223395" w:rsidRDefault="00C1739C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10 251,14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лева</w:t>
                  </w:r>
                </w:p>
              </w:tc>
              <w:tc>
                <w:tcPr>
                  <w:tcW w:w="2345" w:type="dxa"/>
                  <w:shd w:val="clear" w:color="auto" w:fill="A7BFDE"/>
                </w:tcPr>
                <w:p w:rsidR="000036C1" w:rsidRPr="00223395" w:rsidRDefault="00DD2982" w:rsidP="00DD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/>
                      <w:sz w:val="24"/>
                      <w:szCs w:val="24"/>
                    </w:rPr>
                    <w:t>41 004,56</w:t>
                  </w:r>
                  <w:r w:rsidR="000036C1" w:rsidRPr="00223395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лева</w:t>
                  </w:r>
                </w:p>
              </w:tc>
            </w:tr>
          </w:tbl>
          <w:p w:rsidR="000036C1" w:rsidRPr="00223395" w:rsidRDefault="000036C1" w:rsidP="000036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35EA" w:rsidRPr="00223395" w:rsidRDefault="006A35EA" w:rsidP="00EF45D8">
            <w:pPr>
              <w:tabs>
                <w:tab w:val="left" w:pos="61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395">
              <w:rPr>
                <w:rFonts w:ascii="Times New Roman" w:hAnsi="Times New Roman"/>
                <w:sz w:val="24"/>
                <w:szCs w:val="24"/>
              </w:rPr>
              <w:t>Безвъзмездната финансова помощ се предоставя в лева.</w:t>
            </w:r>
            <w:r w:rsidR="00EF45D8" w:rsidRPr="0022339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A35EA" w:rsidRPr="00223395" w:rsidRDefault="006A35EA" w:rsidP="006A35E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39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Може да не се предостави изцяло горепосочената сума при недостатъчен брой качествени </w:t>
            </w:r>
            <w:r w:rsidRPr="0022339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lastRenderedPageBreak/>
              <w:t>проектни предложения, както и в случай, че предвидените за изпълнение дейности изискват по-малък финансов ресурс.</w:t>
            </w:r>
          </w:p>
          <w:p w:rsidR="006E587A" w:rsidRPr="00223395" w:rsidRDefault="006E587A" w:rsidP="000B7A2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842" w:rsidRPr="00223395" w:rsidRDefault="00DA1670" w:rsidP="0070595E">
      <w:pPr>
        <w:pStyle w:val="1"/>
        <w:jc w:val="both"/>
      </w:pPr>
      <w:bookmarkStart w:id="7" w:name="_Toc112142521"/>
      <w:r>
        <w:lastRenderedPageBreak/>
        <w:t>8</w:t>
      </w:r>
      <w:r w:rsidR="00F74842" w:rsidRPr="00223395">
        <w:t>. Минимален и максимален размер на безвъзмездната финансова помощ за конкретен проект:</w:t>
      </w:r>
      <w:bookmarkEnd w:id="7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74842" w:rsidRPr="00223395" w:rsidTr="00D059A4">
        <w:tc>
          <w:tcPr>
            <w:tcW w:w="9606" w:type="dxa"/>
          </w:tcPr>
          <w:p w:rsidR="00F42CA9" w:rsidRPr="00223395" w:rsidRDefault="00F42CA9" w:rsidP="0084667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</w:pPr>
            <w:bookmarkStart w:id="8" w:name="to_paragraph_id30997643"/>
            <w:bookmarkEnd w:id="8"/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 xml:space="preserve">По мярка 6.4.1 е предвиден </w:t>
            </w:r>
            <w:r w:rsidRPr="00223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Cyrl-CS"/>
              </w:rPr>
              <w:t>„гарантиран бюджет за малки проекти“</w:t>
            </w: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 xml:space="preserve"> в размер на 20 % от общия бюджет на мярката.</w:t>
            </w:r>
          </w:p>
          <w:p w:rsidR="00F42CA9" w:rsidRPr="00223395" w:rsidRDefault="00F42CA9" w:rsidP="00F42CA9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 xml:space="preserve">Малки проекти в този смисъл са проекти,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отговарящи на всички изисквания и условия за допустимост (включително допустими кандидати, дейности и разходи)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, но са с различни финансови пара</w:t>
            </w:r>
            <w:r w:rsidR="00EB3A6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метри, определени по-долу в т. 8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 xml:space="preserve">.2. </w:t>
            </w:r>
          </w:p>
          <w:p w:rsidR="00F42CA9" w:rsidRPr="00223395" w:rsidRDefault="00F42CA9" w:rsidP="0084667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</w:pPr>
          </w:p>
          <w:p w:rsidR="005C1483" w:rsidRPr="00223395" w:rsidRDefault="00DA1670" w:rsidP="0084667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8</w:t>
            </w:r>
            <w:r w:rsidR="005C1483"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.1. Финансови параметри на стандартни проекти по мярка </w:t>
            </w:r>
            <w:r w:rsidR="00442D6C"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6.4.1</w:t>
            </w:r>
            <w:r w:rsidR="005C1483"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 към СВОМР на МИГ – Елхово – Болярово</w:t>
            </w:r>
          </w:p>
          <w:p w:rsidR="005C1483" w:rsidRPr="00223395" w:rsidRDefault="005C1483" w:rsidP="0084667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безвъзмездната финансова помощ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за конкретен проект за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стандартни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проекти: </w:t>
            </w:r>
          </w:p>
          <w:p w:rsidR="005C1483" w:rsidRPr="00223395" w:rsidRDefault="005C1483" w:rsidP="0061408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безвъзмездната финансова помощ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за проект е левовата равностойност на </w:t>
            </w:r>
            <w:r w:rsidR="00E54C13"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5</w:t>
            </w:r>
            <w:r w:rsidR="00CA466F"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625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евро (</w:t>
            </w:r>
            <w:r w:rsidR="00CA466F"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11001,54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лева)</w:t>
            </w:r>
          </w:p>
          <w:p w:rsidR="005C1483" w:rsidRPr="00223395" w:rsidRDefault="005C1483" w:rsidP="0061408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Максималният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безвъзмездната финансова помощ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на </w:t>
            </w:r>
            <w:r w:rsidR="0046799F"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стандартен 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проект по Стратегията за водено от общностите местно развитие на МИГ – Елхово – Болярово не може да надвишава левовата равностойност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50 000 евро (97791,50 лева).</w:t>
            </w:r>
          </w:p>
          <w:p w:rsidR="005C1483" w:rsidRPr="00223395" w:rsidRDefault="00E54C13" w:rsidP="00E3008C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общите допустими разходи 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за конкретен проект за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стандартни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проекти:</w:t>
            </w:r>
          </w:p>
          <w:p w:rsidR="00CA466F" w:rsidRPr="00223395" w:rsidRDefault="00CA466F" w:rsidP="0061408C">
            <w:pPr>
              <w:pStyle w:val="af0"/>
              <w:numPr>
                <w:ilvl w:val="0"/>
                <w:numId w:val="5"/>
              </w:numPr>
              <w:spacing w:line="276" w:lineRule="auto"/>
              <w:jc w:val="both"/>
              <w:rPr>
                <w:color w:val="000000"/>
                <w:lang w:eastAsia="sr-Cyrl-CS"/>
              </w:rPr>
            </w:pPr>
            <w:r w:rsidRPr="00223395">
              <w:rPr>
                <w:color w:val="000000"/>
                <w:lang w:eastAsia="sr-Cyrl-CS"/>
              </w:rPr>
              <w:t>Минимален размер на общите допустими разходи за проект е левовата равностойност на 7500 евро (14668,72 лева)</w:t>
            </w:r>
          </w:p>
          <w:p w:rsidR="00CA466F" w:rsidRPr="00223395" w:rsidRDefault="00CA466F" w:rsidP="0061408C">
            <w:pPr>
              <w:pStyle w:val="af0"/>
              <w:numPr>
                <w:ilvl w:val="0"/>
                <w:numId w:val="5"/>
              </w:numPr>
              <w:spacing w:line="276" w:lineRule="auto"/>
              <w:jc w:val="both"/>
              <w:rPr>
                <w:color w:val="000000"/>
                <w:lang w:eastAsia="sr-Cyrl-CS"/>
              </w:rPr>
            </w:pPr>
            <w:r w:rsidRPr="00223395">
              <w:rPr>
                <w:color w:val="000000"/>
                <w:lang w:eastAsia="sr-Cyrl-CS"/>
              </w:rPr>
              <w:t>Максимален размер на общите допустими разходи за проект е левовата равностойност на 100 000 евро (195 583 лева)</w:t>
            </w:r>
          </w:p>
          <w:p w:rsidR="00CA466F" w:rsidRPr="00223395" w:rsidRDefault="00CA466F" w:rsidP="00A16FAC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Cyrl-CS"/>
              </w:rPr>
            </w:pPr>
          </w:p>
          <w:p w:rsidR="00E54C13" w:rsidRPr="00223395" w:rsidRDefault="00DA1670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8</w:t>
            </w:r>
            <w:r w:rsidR="00E54C13" w:rsidRPr="00223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.2. Финансови параметри на малки проекти по мярка </w:t>
            </w:r>
            <w:r w:rsidR="00442D6C" w:rsidRPr="00223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6.4.1</w:t>
            </w:r>
            <w:r w:rsidR="00E54C13" w:rsidRPr="00223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 към СВОМР на МИГ – Елхово – Болярово</w:t>
            </w:r>
          </w:p>
          <w:p w:rsidR="00E54C13" w:rsidRPr="00223395" w:rsidRDefault="00E54C13" w:rsidP="00442D6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безвъзмездната финансова помощ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за конкретен проект за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малки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проекти: </w:t>
            </w:r>
          </w:p>
          <w:p w:rsidR="00CA466F" w:rsidRPr="00223395" w:rsidRDefault="00CA466F" w:rsidP="0061408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безвъзмездната финансова помощ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за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 xml:space="preserve">малък 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проект е левовата равностойност на 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5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625 евро (11001,54 лева)</w:t>
            </w:r>
          </w:p>
          <w:p w:rsidR="00E54C13" w:rsidRPr="00223395" w:rsidRDefault="00E54C13" w:rsidP="0061408C">
            <w:pPr>
              <w:numPr>
                <w:ilvl w:val="0"/>
                <w:numId w:val="4"/>
              </w:num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Максималният размер на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безвъзмездната финансова помощ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</w:t>
            </w:r>
            <w:r w:rsidRPr="002233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Cyrl-CS"/>
              </w:rPr>
              <w:t>за малък проект</w:t>
            </w:r>
            <w:r w:rsidRPr="002233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по Стратегията за водено от общностите местно развитие на МИГ – Елхово – Болярово не може да надвишава левовата равностойност на 15 000 евро (29337,45 лева). </w:t>
            </w:r>
          </w:p>
          <w:p w:rsidR="00E54C13" w:rsidRPr="00223395" w:rsidRDefault="00E54C13" w:rsidP="00442D6C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223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Cyrl-CS"/>
              </w:rPr>
              <w:t>общите допустими разходи</w:t>
            </w: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 xml:space="preserve"> за конкретен проект за </w:t>
            </w:r>
            <w:r w:rsidRPr="00223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Cyrl-CS"/>
              </w:rPr>
              <w:t>малки проекти</w:t>
            </w: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>:</w:t>
            </w:r>
          </w:p>
          <w:p w:rsidR="00FE751F" w:rsidRPr="00223395" w:rsidRDefault="00FE751F" w:rsidP="0061408C">
            <w:pPr>
              <w:widowControl w:val="0"/>
              <w:numPr>
                <w:ilvl w:val="0"/>
                <w:numId w:val="2"/>
              </w:numPr>
              <w:tabs>
                <w:tab w:val="left" w:pos="444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 xml:space="preserve">Минимален размер на общите допустими разходи за малък проект е левовата </w:t>
            </w: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lastRenderedPageBreak/>
              <w:t>равностойност на 7500 евро (14668,72 лева)</w:t>
            </w:r>
          </w:p>
          <w:p w:rsidR="00D44E24" w:rsidRPr="00223395" w:rsidRDefault="00FE751F" w:rsidP="0061408C">
            <w:pPr>
              <w:widowControl w:val="0"/>
              <w:numPr>
                <w:ilvl w:val="0"/>
                <w:numId w:val="2"/>
              </w:numPr>
              <w:tabs>
                <w:tab w:val="left" w:pos="444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>Максимален размер на общите допустими разходи за малък проект е левовата равностойност на 30 000 евро (58 674,90 лева)</w:t>
            </w:r>
          </w:p>
          <w:p w:rsidR="0084667D" w:rsidRPr="00223395" w:rsidRDefault="0084667D" w:rsidP="00F33CD2">
            <w:pPr>
              <w:widowControl w:val="0"/>
              <w:shd w:val="clear" w:color="auto" w:fill="808080"/>
              <w:tabs>
                <w:tab w:val="left" w:pos="444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sr-Cyrl-CS"/>
              </w:rPr>
            </w:pPr>
            <w:r w:rsidRPr="00223395"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sr-Cyrl-CS"/>
              </w:rPr>
              <w:t>ВАЖНО!</w:t>
            </w:r>
          </w:p>
          <w:p w:rsidR="00E0267D" w:rsidRPr="00223395" w:rsidRDefault="0084667D" w:rsidP="00F33CD2">
            <w:pPr>
              <w:widowControl w:val="0"/>
              <w:shd w:val="clear" w:color="auto" w:fill="BFBFBF"/>
              <w:tabs>
                <w:tab w:val="left" w:pos="44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223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>Кандидатите сами решават и определят дали кандидатстват с конкретното проектно предложение за „малък“ проект и го отбелязват задължително във Формуляра за кандидатстване, в раздел 11. Допълнителна информация необходима за оценка на проектното предложение – Поле „Малък проект“.</w:t>
            </w:r>
          </w:p>
        </w:tc>
      </w:tr>
    </w:tbl>
    <w:p w:rsidR="00B40904" w:rsidRPr="00223395" w:rsidRDefault="00DA1670" w:rsidP="0070595E">
      <w:pPr>
        <w:pStyle w:val="1"/>
        <w:rPr>
          <w:sz w:val="22"/>
          <w:szCs w:val="22"/>
        </w:rPr>
      </w:pPr>
      <w:bookmarkStart w:id="9" w:name="_Toc112142541"/>
      <w:r>
        <w:rPr>
          <w:szCs w:val="24"/>
        </w:rPr>
        <w:lastRenderedPageBreak/>
        <w:t>9.</w:t>
      </w:r>
      <w:r w:rsidRPr="00DA1670">
        <w:rPr>
          <w:szCs w:val="24"/>
        </w:rPr>
        <w:t>Критерии за избор на проектни предложения и тяхната тежест</w:t>
      </w:r>
      <w:r w:rsidR="00B40904" w:rsidRPr="00223395">
        <w:rPr>
          <w:sz w:val="22"/>
          <w:szCs w:val="22"/>
        </w:rPr>
        <w:t>:</w:t>
      </w:r>
      <w:bookmarkEnd w:id="9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40904" w:rsidRPr="00223395" w:rsidTr="007A112D">
        <w:tc>
          <w:tcPr>
            <w:tcW w:w="9606" w:type="dxa"/>
          </w:tcPr>
          <w:p w:rsidR="00A26F7B" w:rsidRPr="00223395" w:rsidRDefault="00A26F7B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 w:rsidRPr="00223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Подборът на проектни предложения  се извършва по реда на по глава ІV раздел І   на Наредба № 22 от 14.12.2015</w:t>
            </w:r>
            <w:r w:rsidR="00917EA4" w:rsidRPr="00223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. </w:t>
            </w:r>
          </w:p>
          <w:p w:rsidR="00917EA4" w:rsidRPr="00223395" w:rsidRDefault="00917EA4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223395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Оценката на проектните предложения по настоящата процедура ще се извършва съгласно </w:t>
            </w:r>
            <w:r w:rsidRPr="00223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Правила за провеждане на процедури за предоставяне на БФП и Ред за оценка на проектни предложения по мерки, финансирани от ПРСР 2014-2020 г. и ЕЗФРСР чрез Стратегията за ВОМР</w:t>
            </w:r>
            <w:r w:rsidRPr="00223395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, налична на интернет страницата на МИГ – Елхово – Болярово</w:t>
            </w:r>
            <w:r w:rsidR="00211041" w:rsidRPr="00223395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hyperlink r:id="rId9" w:history="1">
              <w:r w:rsidR="00815B8E" w:rsidRPr="0022339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en-IE"/>
                </w:rPr>
                <w:t>http://www.migelhovo.org/?page_id=2565</w:t>
              </w:r>
            </w:hyperlink>
            <w:r w:rsidRPr="00223395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, и съгласно КРИТЕРИИ И МЕТОДИКА ЗА ТЕХНИЧЕСКА И ФИНАНСОВА ОЦЕНКА на проектни предложения</w:t>
            </w:r>
            <w:r w:rsidR="0071305D" w:rsidRPr="00223395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- </w:t>
            </w:r>
            <w:r w:rsidRPr="002233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IE"/>
              </w:rPr>
              <w:t>Приложение № 2 Критерии и методика за ТФО</w:t>
            </w:r>
            <w:r w:rsidRPr="00223395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от Документи за информация към настоящите Условия за кандидатстване. </w:t>
            </w:r>
          </w:p>
          <w:p w:rsidR="00995FE0" w:rsidRPr="00223395" w:rsidRDefault="00995FE0" w:rsidP="00767D59">
            <w:pPr>
              <w:tabs>
                <w:tab w:val="left" w:pos="22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244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74"/>
              <w:gridCol w:w="1170"/>
            </w:tblGrid>
            <w:tr w:rsidR="00076DF3" w:rsidRPr="00223395" w:rsidTr="00076DF3">
              <w:trPr>
                <w:trHeight w:hRule="exact" w:val="349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223395" w:rsidRDefault="00076DF3" w:rsidP="00767D59">
                  <w:pPr>
                    <w:tabs>
                      <w:tab w:val="left" w:pos="-284"/>
                      <w:tab w:val="left" w:pos="256"/>
                      <w:tab w:val="left" w:pos="284"/>
                    </w:tabs>
                    <w:ind w:left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Критерии за избор на проекти: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223395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3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Точки </w:t>
                  </w:r>
                </w:p>
              </w:tc>
            </w:tr>
            <w:tr w:rsidR="00076DF3" w:rsidRPr="00760167" w:rsidTr="00076DF3">
              <w:trPr>
                <w:trHeight w:hRule="exact" w:val="2047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Иновативност - въвеждане на нови за територията практика, и/или услуга и/или продукт в предприятието </w:t>
                  </w:r>
                </w:p>
                <w:p w:rsidR="00076DF3" w:rsidRPr="00760167" w:rsidRDefault="00076DF3" w:rsidP="0061408C">
                  <w:pPr>
                    <w:pStyle w:val="af0"/>
                    <w:numPr>
                      <w:ilvl w:val="0"/>
                      <w:numId w:val="3"/>
                    </w:numPr>
                    <w:tabs>
                      <w:tab w:val="left" w:pos="340"/>
                    </w:tabs>
                    <w:spacing w:line="276" w:lineRule="auto"/>
                    <w:ind w:left="1" w:firstLine="0"/>
                    <w:jc w:val="both"/>
                  </w:pPr>
                  <w:r w:rsidRPr="00760167">
                    <w:t>над 30 % от допустимите инвестиционни разходи по проекта са свързани с иновации в предприятието – 15 т.</w:t>
                  </w:r>
                </w:p>
                <w:p w:rsidR="00076DF3" w:rsidRPr="00760167" w:rsidRDefault="00076DF3" w:rsidP="0061408C">
                  <w:pPr>
                    <w:pStyle w:val="af0"/>
                    <w:numPr>
                      <w:ilvl w:val="0"/>
                      <w:numId w:val="3"/>
                    </w:numPr>
                    <w:tabs>
                      <w:tab w:val="left" w:pos="340"/>
                    </w:tabs>
                    <w:spacing w:line="276" w:lineRule="auto"/>
                    <w:ind w:left="1" w:firstLine="0"/>
                    <w:jc w:val="both"/>
                  </w:pPr>
                  <w:r w:rsidRPr="00760167">
                    <w:t>над 50 % от допустимите инвестиционни разходи по проекта са свързани с иновации в предприятието – 20 т.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</w:tr>
            <w:tr w:rsidR="00076DF3" w:rsidRPr="00760167" w:rsidTr="00076DF3">
              <w:trPr>
                <w:trHeight w:hRule="exact" w:val="440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 за производствени дейности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076DF3" w:rsidRPr="00760167" w:rsidTr="00076DF3">
              <w:trPr>
                <w:trHeight w:hRule="exact" w:val="417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 в сферата на услугите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10 </w:t>
                  </w:r>
                </w:p>
              </w:tc>
            </w:tr>
            <w:tr w:rsidR="00076DF3" w:rsidRPr="00760167" w:rsidTr="00076DF3">
              <w:trPr>
                <w:trHeight w:hRule="exact" w:val="423"/>
              </w:trPr>
              <w:tc>
                <w:tcPr>
                  <w:tcW w:w="807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 за развитие на ИНТЕГРИРАН селски туризъм</w:t>
                  </w:r>
                </w:p>
              </w:tc>
              <w:tc>
                <w:tcPr>
                  <w:tcW w:w="117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076DF3" w:rsidRPr="00760167" w:rsidTr="00076DF3">
              <w:trPr>
                <w:trHeight w:hRule="exact" w:val="757"/>
              </w:trPr>
              <w:tc>
                <w:tcPr>
                  <w:tcW w:w="807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Проекти, представени от физически лица (/земеделски производители и/или ЕТ) на възраст до 40 години, включително</w:t>
                  </w:r>
                </w:p>
              </w:tc>
              <w:tc>
                <w:tcPr>
                  <w:tcW w:w="117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076DF3" w:rsidRPr="00760167" w:rsidTr="00076DF3">
              <w:trPr>
                <w:trHeight w:hRule="exact" w:val="1055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 създава нови работни места</w:t>
                  </w:r>
                </w:p>
                <w:p w:rsidR="00076DF3" w:rsidRPr="00760167" w:rsidRDefault="00076DF3" w:rsidP="0061408C">
                  <w:pPr>
                    <w:pStyle w:val="af0"/>
                    <w:numPr>
                      <w:ilvl w:val="0"/>
                      <w:numId w:val="3"/>
                    </w:numPr>
                    <w:tabs>
                      <w:tab w:val="left" w:pos="72"/>
                      <w:tab w:val="left" w:pos="356"/>
                    </w:tabs>
                    <w:spacing w:line="276" w:lineRule="auto"/>
                    <w:ind w:left="427" w:hangingChars="178" w:hanging="427"/>
                    <w:jc w:val="both"/>
                  </w:pPr>
                  <w:r w:rsidRPr="00760167">
                    <w:t xml:space="preserve">до 3 работни места – 5 точки </w:t>
                  </w:r>
                </w:p>
                <w:p w:rsidR="00076DF3" w:rsidRPr="00760167" w:rsidRDefault="00076DF3" w:rsidP="0061408C">
                  <w:pPr>
                    <w:pStyle w:val="af0"/>
                    <w:numPr>
                      <w:ilvl w:val="0"/>
                      <w:numId w:val="3"/>
                    </w:numPr>
                    <w:tabs>
                      <w:tab w:val="left" w:pos="72"/>
                      <w:tab w:val="left" w:pos="356"/>
                    </w:tabs>
                    <w:spacing w:line="276" w:lineRule="auto"/>
                    <w:ind w:left="427" w:hangingChars="178" w:hanging="427"/>
                    <w:jc w:val="both"/>
                  </w:pPr>
                  <w:r w:rsidRPr="00760167">
                    <w:t>над 3 работни места – 10 точки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076DF3" w:rsidRPr="00760167" w:rsidTr="00076DF3">
              <w:trPr>
                <w:trHeight w:hRule="exact" w:val="2006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Проектът включва дейности с позитивен принос към околната среда</w:t>
                  </w:r>
                </w:p>
                <w:p w:rsidR="00076DF3" w:rsidRPr="00760167" w:rsidRDefault="00076DF3" w:rsidP="0061408C">
                  <w:pPr>
                    <w:pStyle w:val="af0"/>
                    <w:numPr>
                      <w:ilvl w:val="0"/>
                      <w:numId w:val="3"/>
                    </w:numPr>
                    <w:tabs>
                      <w:tab w:val="left" w:pos="72"/>
                      <w:tab w:val="left" w:pos="356"/>
                    </w:tabs>
                    <w:spacing w:line="276" w:lineRule="auto"/>
                    <w:jc w:val="both"/>
                  </w:pPr>
                  <w:r w:rsidRPr="00760167">
                    <w:t>над 30 % - от инвестициите са насочени към дейности, опазващи околната среда - 3 т.</w:t>
                  </w:r>
                </w:p>
                <w:p w:rsidR="00076DF3" w:rsidRPr="00760167" w:rsidRDefault="00076DF3" w:rsidP="0061408C">
                  <w:pPr>
                    <w:pStyle w:val="af0"/>
                    <w:numPr>
                      <w:ilvl w:val="0"/>
                      <w:numId w:val="3"/>
                    </w:numPr>
                    <w:tabs>
                      <w:tab w:val="left" w:pos="72"/>
                      <w:tab w:val="left" w:pos="356"/>
                    </w:tabs>
                    <w:spacing w:line="276" w:lineRule="auto"/>
                    <w:jc w:val="both"/>
                  </w:pPr>
                  <w:r w:rsidRPr="00760167">
                    <w:t>над 50 % от инвестициите са насочени към дейности, опазващи околната среда - 5 т.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76DF3" w:rsidRPr="00760167" w:rsidTr="00076DF3">
              <w:trPr>
                <w:trHeight w:hRule="exact" w:val="70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Кандидатът не е получавал подкрепа от Общността за подобна инвестиция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76DF3" w:rsidRPr="00760167" w:rsidTr="00076DF3">
              <w:trPr>
                <w:trHeight w:hRule="exact" w:val="70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 предлага уникални производства или услуги, които са знакови за идентичността на територията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76DF3" w:rsidRPr="00760167" w:rsidTr="00076DF3">
              <w:trPr>
                <w:trHeight w:hRule="exact" w:val="70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 предвижда използването на местни доставчици на стоки и/или услуги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76DF3" w:rsidRPr="00760167" w:rsidTr="00076DF3">
              <w:trPr>
                <w:trHeight w:hRule="exact" w:val="70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61408C">
                  <w:pPr>
                    <w:numPr>
                      <w:ilvl w:val="0"/>
                      <w:numId w:val="7"/>
                    </w:numPr>
                    <w:tabs>
                      <w:tab w:val="left" w:pos="-284"/>
                      <w:tab w:val="left" w:pos="256"/>
                      <w:tab w:val="left" w:pos="284"/>
                    </w:tabs>
                    <w:spacing w:after="0"/>
                    <w:ind w:left="427" w:hangingChars="178" w:hanging="42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Проекти, подадени от кандидати, притежаващи опит или образование в сектора, за който кандидатстват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76DF3" w:rsidRPr="00760167" w:rsidTr="00076DF3">
              <w:trPr>
                <w:trHeight w:hRule="exact" w:val="469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ОБЩО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076DF3" w:rsidRPr="00760167" w:rsidRDefault="00076DF3" w:rsidP="00767D59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01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995FE0" w:rsidRPr="00760167" w:rsidRDefault="00995FE0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F3" w:rsidRPr="00760167" w:rsidRDefault="00076DF3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167">
              <w:rPr>
                <w:rFonts w:ascii="Times New Roman" w:hAnsi="Times New Roman" w:cs="Times New Roman"/>
                <w:sz w:val="24"/>
                <w:szCs w:val="24"/>
              </w:rPr>
              <w:t xml:space="preserve">За  да бъде предложено за финансиране едно проектно предложение, общата крайна оценка на етап техническа и финансова оценка трябва да е равна на или по-голяма от </w:t>
            </w:r>
            <w:r w:rsidRPr="00760167">
              <w:rPr>
                <w:rFonts w:ascii="Times New Roman" w:hAnsi="Times New Roman" w:cs="Times New Roman"/>
                <w:b/>
                <w:sz w:val="24"/>
                <w:szCs w:val="24"/>
              </w:rPr>
              <w:t>10 точки</w:t>
            </w:r>
            <w:r w:rsidRPr="0076016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минимално</w:t>
            </w:r>
            <w:r w:rsidRPr="00760167">
              <w:rPr>
                <w:rFonts w:ascii="Times New Roman" w:hAnsi="Times New Roman" w:cs="Times New Roman"/>
                <w:sz w:val="24"/>
                <w:szCs w:val="24"/>
              </w:rPr>
              <w:t xml:space="preserve"> допустима оценка за качество на проектните предложения).</w:t>
            </w:r>
          </w:p>
          <w:p w:rsidR="00767D59" w:rsidRPr="00760167" w:rsidRDefault="00767D59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167">
              <w:rPr>
                <w:rFonts w:ascii="Times New Roman" w:hAnsi="Times New Roman" w:cs="Times New Roman"/>
                <w:sz w:val="24"/>
                <w:szCs w:val="24"/>
              </w:rPr>
              <w:t xml:space="preserve">В случай, че две или повече проектни предложения имат еднакви общи крайни оценки, проектите ще </w:t>
            </w:r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бъдат</w:t>
            </w:r>
            <w:r w:rsidRPr="00760167">
              <w:rPr>
                <w:rFonts w:ascii="Times New Roman" w:hAnsi="Times New Roman" w:cs="Times New Roman"/>
                <w:sz w:val="24"/>
                <w:szCs w:val="24"/>
              </w:rPr>
              <w:t xml:space="preserve"> подреждани в низходящ ред и ще се дава предимство на проекта/</w:t>
            </w:r>
            <w:proofErr w:type="spellStart"/>
            <w:r w:rsidRPr="00760167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760167">
              <w:rPr>
                <w:rFonts w:ascii="Times New Roman" w:hAnsi="Times New Roman" w:cs="Times New Roman"/>
                <w:sz w:val="24"/>
                <w:szCs w:val="24"/>
              </w:rPr>
              <w:t>, получил/и по – висока оценка/и по критерий 1. (Иновативност - въвеждане на нови за територията практика, и/или услуга и/или продукт в предприятието)</w:t>
            </w:r>
          </w:p>
          <w:p w:rsidR="00767D59" w:rsidRPr="00760167" w:rsidRDefault="00767D59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 равен брой точки и по този критерий, ще се дава предимство на проекта/</w:t>
            </w:r>
            <w:proofErr w:type="spellStart"/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ите</w:t>
            </w:r>
            <w:proofErr w:type="spellEnd"/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получил/и оценка/и по критерий 2. (Проекти за производствени дейности).</w:t>
            </w:r>
          </w:p>
          <w:p w:rsidR="00076DF3" w:rsidRPr="00760167" w:rsidRDefault="00767D59" w:rsidP="00767D59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 равен брой точки и по двата критерия, ще се дава предимство на проекта/</w:t>
            </w:r>
            <w:proofErr w:type="spellStart"/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ите</w:t>
            </w:r>
            <w:proofErr w:type="spellEnd"/>
            <w:r w:rsidRPr="007601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получил/и оценка/и по критерий 5.( Проекти, представени от физически лица (/земеделски производители и/или ЕТ) на възраст до 40 години, включително).</w:t>
            </w:r>
          </w:p>
          <w:p w:rsidR="00EE6EFA" w:rsidRPr="00223395" w:rsidRDefault="00EE6EFA" w:rsidP="00DA1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1670" w:rsidRPr="00DA1670" w:rsidRDefault="00DA1670" w:rsidP="00DA1670">
      <w:pPr>
        <w:keepNext/>
        <w:keepLines/>
        <w:spacing w:before="240" w:after="0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bookmarkStart w:id="10" w:name="_Toc112142542"/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10. </w:t>
      </w:r>
      <w:r w:rsidRPr="00DA1670">
        <w:rPr>
          <w:rFonts w:ascii="Times New Roman" w:eastAsiaTheme="majorEastAsia" w:hAnsi="Times New Roman" w:cs="Times New Roman"/>
          <w:b/>
          <w:bCs/>
          <w:sz w:val="24"/>
          <w:szCs w:val="24"/>
        </w:rPr>
        <w:t>Лице</w:t>
      </w:r>
      <w:r w:rsidRPr="00DA1670">
        <w:rPr>
          <w:rFonts w:ascii="Times New Roman" w:eastAsiaTheme="majorEastAsia" w:hAnsi="Times New Roman" w:cstheme="majorBidi"/>
          <w:b/>
          <w:bCs/>
          <w:sz w:val="24"/>
          <w:szCs w:val="28"/>
        </w:rPr>
        <w:t>/а за контакт и място за достъп до подробна информация;</w:t>
      </w:r>
    </w:p>
    <w:tbl>
      <w:tblPr>
        <w:tblStyle w:val="4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A1670" w:rsidRPr="00DA1670" w:rsidTr="00FE5549">
        <w:tc>
          <w:tcPr>
            <w:tcW w:w="9606" w:type="dxa"/>
          </w:tcPr>
          <w:p w:rsidR="00DA1670" w:rsidRPr="00DA1670" w:rsidRDefault="00DA1670" w:rsidP="00DA16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Лице за контакт</w:t>
            </w: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: Нели Кадиева, Изпълнителен директор на СНЦ „МИГ – Елхово – Болярово“</w:t>
            </w:r>
          </w:p>
          <w:p w:rsidR="00DA1670" w:rsidRPr="00DA1670" w:rsidRDefault="00DA1670" w:rsidP="00DA16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адрес: гр. Елхово, ул. „Калоян“ № 13 ет.2 </w:t>
            </w:r>
          </w:p>
          <w:p w:rsidR="00DA1670" w:rsidRPr="00DA1670" w:rsidRDefault="00DA1670" w:rsidP="00DA1670">
            <w:pPr>
              <w:widowControl w:val="0"/>
              <w:tabs>
                <w:tab w:val="left" w:pos="37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тел: 0879 802 806, 0879 296 905</w:t>
            </w: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  <w:p w:rsidR="00DA1670" w:rsidRPr="00DA1670" w:rsidRDefault="00DA1670" w:rsidP="00DA16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e-mail</w:t>
            </w:r>
            <w:proofErr w:type="spellEnd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: </w:t>
            </w:r>
            <w:hyperlink r:id="rId10" w:history="1">
              <w:r w:rsidRPr="00DA1670">
                <w:rPr>
                  <w:rFonts w:ascii="Times New Roman" w:eastAsia="Times New Roman" w:hAnsi="Times New Roman"/>
                  <w:b/>
                  <w:color w:val="0000FF" w:themeColor="hyperlink"/>
                  <w:sz w:val="24"/>
                  <w:szCs w:val="24"/>
                  <w:u w:val="single"/>
                  <w:lang w:val="en-US" w:eastAsia="bg-BG"/>
                </w:rPr>
                <w:t>office@migelhovo.org</w:t>
              </w:r>
            </w:hyperlink>
          </w:p>
          <w:p w:rsidR="00DA1670" w:rsidRPr="00DA1670" w:rsidRDefault="00DA1670" w:rsidP="00DA16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Пълният пакет документи, необходими за кандидатстване</w:t>
            </w: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 </w:t>
            </w:r>
            <w:r w:rsidRPr="00DA167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  <w:lang w:eastAsia="bg-BG"/>
              </w:rPr>
              <w:t xml:space="preserve">Мярка </w:t>
            </w:r>
            <w:r w:rsidR="00EB3A66" w:rsidRPr="00EB3A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  <w:lang w:eastAsia="bg-BG"/>
              </w:rPr>
              <w:t>6.4.1. „Инвестиции в под</w:t>
            </w:r>
            <w:r w:rsidR="00EB3A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  <w:lang w:eastAsia="bg-BG"/>
              </w:rPr>
              <w:t>крепа на неземеделски дейности“</w:t>
            </w:r>
            <w:r w:rsidRPr="00DA167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Стратегия за Водено от общностите местно развитие на СНЦ „МИГ-Елхово-Болярово” по Програма за развитие на селските райони за периода 2014 – 2020 г. са публикувани на интернет страницата на СНЦ </w:t>
            </w: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„МИГ-Елхово-Болярово” – </w:t>
            </w:r>
            <w:hyperlink r:id="rId11" w:history="1">
              <w:r w:rsidRPr="00DA167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bg-BG"/>
                </w:rPr>
                <w:t>www.migelhovo.org</w:t>
              </w:r>
            </w:hyperlink>
            <w:r w:rsidRPr="00DA1670">
              <w:rPr>
                <w:rFonts w:ascii="Times New Roman" w:eastAsia="Times New Roman" w:hAnsi="Times New Roman" w:cs="Times New Roman"/>
                <w:color w:val="0000FF" w:themeColor="hyperlink"/>
                <w:sz w:val="24"/>
                <w:szCs w:val="24"/>
                <w:u w:val="single"/>
                <w:lang w:eastAsia="bg-BG"/>
              </w:rPr>
              <w:t>.</w:t>
            </w:r>
          </w:p>
          <w:p w:rsidR="00DA1670" w:rsidRPr="00DA1670" w:rsidRDefault="00DA1670" w:rsidP="00DA1670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Въпроси и допълнителни разяснения</w:t>
            </w:r>
          </w:p>
          <w:p w:rsidR="00DA1670" w:rsidRPr="00DA1670" w:rsidRDefault="00DA1670" w:rsidP="00DA1670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В</w:t>
            </w:r>
            <w:r w:rsidRPr="00DA167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</w:t>
            </w:r>
            <w:r w:rsidRPr="00DA167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e-mail: </w:t>
            </w:r>
            <w:r w:rsidRPr="00DA167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office@migelhovo.org</w:t>
            </w:r>
            <w:r w:rsidRPr="00DA167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като ясно се посочва номера на поканата за набиране на предложения</w:t>
            </w:r>
            <w:r w:rsidRPr="00DA1670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и/или на </w:t>
            </w:r>
            <w:hyperlink r:id="rId12" w:history="1">
              <w:r w:rsidRPr="00DA1670">
                <w:rPr>
                  <w:rFonts w:ascii="Times New Roman" w:eastAsia="Times New Roman" w:hAnsi="Times New Roman"/>
                  <w:b/>
                  <w:color w:val="0000FF" w:themeColor="hyperlink"/>
                  <w:sz w:val="24"/>
                  <w:szCs w:val="24"/>
                  <w:u w:val="single"/>
                  <w:lang w:eastAsia="bg-BG"/>
                </w:rPr>
                <w:t>https://eumis2020.government.bg</w:t>
              </w:r>
            </w:hyperlink>
            <w:r w:rsidRPr="00DA1670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(секция Разяснения по процедурата).</w:t>
            </w:r>
          </w:p>
          <w:p w:rsidR="00DA1670" w:rsidRPr="00DA1670" w:rsidRDefault="00DA1670" w:rsidP="00DA1670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Писмени разяснения ще бъдат дадени в 10-дневен срок от получаване на искането, но не по-късно от  две седмици преди изтичането на срока за кандидатстване.</w:t>
            </w:r>
          </w:p>
          <w:p w:rsidR="00DA1670" w:rsidRPr="00DA1670" w:rsidRDefault="00DA1670" w:rsidP="00DA16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оглед осигуряване </w:t>
            </w:r>
            <w:proofErr w:type="spellStart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равнопоставено</w:t>
            </w:r>
            <w:proofErr w:type="spellEnd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третиране на кандидатите, МИГ – Елхово – Болярово няма да дава разяснения, които съдържат становище относно качеството на конкретно проектно предложение. Разяснения се дават по отношение на условията за кандидатстване и са задължителни за всички кандидати.</w:t>
            </w:r>
          </w:p>
          <w:p w:rsidR="00DA1670" w:rsidRPr="00DA1670" w:rsidRDefault="00DA1670" w:rsidP="00DA1670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Въпросите и разясненията ще бъдат публикувани на интернет страницата на МИГ – Елхово – Болярово: </w:t>
            </w:r>
            <w:hyperlink r:id="rId13" w:history="1">
              <w:r w:rsidRPr="00DA167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bg-BG"/>
                </w:rPr>
                <w:t>www.migelhovo.org</w:t>
              </w:r>
            </w:hyperlink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и на </w:t>
            </w:r>
            <w:hyperlink r:id="rId14" w:history="1">
              <w:r w:rsidRPr="00DA167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ru-RU" w:eastAsia="bg-BG"/>
                </w:rPr>
                <w:t>https://eumis2020.government.bg</w:t>
              </w:r>
            </w:hyperlink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(секция </w:t>
            </w:r>
            <w:proofErr w:type="spellStart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Разяснения</w:t>
            </w:r>
            <w:proofErr w:type="spellEnd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по </w:t>
            </w:r>
            <w:proofErr w:type="spellStart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процедурата</w:t>
            </w:r>
            <w:proofErr w:type="spellEnd"/>
            <w:r w:rsidRPr="00DA1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).</w:t>
            </w:r>
          </w:p>
        </w:tc>
      </w:tr>
    </w:tbl>
    <w:p w:rsidR="00B40904" w:rsidRPr="00223395" w:rsidRDefault="00DA1670" w:rsidP="0070595E">
      <w:pPr>
        <w:pStyle w:val="1"/>
        <w:rPr>
          <w:szCs w:val="24"/>
        </w:rPr>
      </w:pPr>
      <w:r>
        <w:rPr>
          <w:szCs w:val="24"/>
        </w:rPr>
        <w:lastRenderedPageBreak/>
        <w:t>11</w:t>
      </w:r>
      <w:r w:rsidR="00B40904" w:rsidRPr="00223395">
        <w:rPr>
          <w:szCs w:val="24"/>
        </w:rPr>
        <w:t>. Начин на подаване на пр</w:t>
      </w:r>
      <w:r w:rsidR="00116A0C">
        <w:rPr>
          <w:szCs w:val="24"/>
        </w:rPr>
        <w:t xml:space="preserve">оектните </w:t>
      </w:r>
      <w:r w:rsidR="00B40904" w:rsidRPr="00223395">
        <w:rPr>
          <w:szCs w:val="24"/>
        </w:rPr>
        <w:t>предложения:</w:t>
      </w:r>
      <w:bookmarkEnd w:id="10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518EA" w:rsidRPr="00223395" w:rsidTr="00D059A4">
        <w:tc>
          <w:tcPr>
            <w:tcW w:w="9606" w:type="dxa"/>
          </w:tcPr>
          <w:p w:rsidR="000518EA" w:rsidRPr="00223395" w:rsidRDefault="000518EA" w:rsidP="00C941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395">
              <w:rPr>
                <w:rFonts w:ascii="Times New Roman" w:hAnsi="Times New Roman" w:cs="Times New Roman"/>
                <w:sz w:val="24"/>
                <w:szCs w:val="24"/>
              </w:rPr>
              <w:t xml:space="preserve">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</w:t>
            </w:r>
            <w:proofErr w:type="spellStart"/>
            <w:r w:rsidRPr="00223395">
              <w:rPr>
                <w:rFonts w:ascii="Times New Roman" w:hAnsi="Times New Roman" w:cs="Times New Roman"/>
                <w:sz w:val="24"/>
                <w:szCs w:val="24"/>
              </w:rPr>
              <w:t>придружителните</w:t>
            </w:r>
            <w:proofErr w:type="spellEnd"/>
            <w:r w:rsidRPr="0022339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 чрез Информационната система за управление и наблюдение на Структурните инструменти на ЕС в България (ИСУН 2020) </w:t>
            </w:r>
            <w:hyperlink r:id="rId15" w:history="1">
              <w:r w:rsidRPr="00223395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http://eumis2020.government.bg/</w:t>
              </w:r>
            </w:hyperlink>
            <w:r w:rsidRPr="0022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3395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единствено с използването на </w:t>
            </w:r>
            <w:r w:rsidRPr="0022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Квалифициран електронен подпис </w:t>
            </w:r>
            <w:r w:rsidRPr="00223395">
              <w:rPr>
                <w:rFonts w:ascii="Times New Roman" w:hAnsi="Times New Roman" w:cs="Times New Roman"/>
                <w:sz w:val="24"/>
                <w:szCs w:val="24"/>
              </w:rPr>
              <w:t>(КЕП), чрез модула „Е</w:t>
            </w:r>
            <w:r w:rsidRPr="00223395">
              <w:rPr>
                <w:sz w:val="24"/>
                <w:szCs w:val="24"/>
              </w:rPr>
              <w:t>-</w:t>
            </w:r>
            <w:r w:rsidRPr="00223395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кандидатстване“ на следния интернет адрес: </w:t>
            </w:r>
            <w:hyperlink r:id="rId16" w:history="1">
              <w:r w:rsidRPr="00223395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https://eumis2020.government.bg</w:t>
              </w:r>
            </w:hyperlink>
          </w:p>
          <w:p w:rsidR="007A112D" w:rsidRPr="00223395" w:rsidRDefault="00E03473" w:rsidP="00C941AE">
            <w:pPr>
              <w:pStyle w:val="af0"/>
              <w:shd w:val="clear" w:color="auto" w:fill="808080" w:themeFill="background1" w:themeFillShade="80"/>
              <w:spacing w:line="276" w:lineRule="auto"/>
              <w:ind w:left="0"/>
              <w:jc w:val="both"/>
              <w:rPr>
                <w:b/>
                <w:color w:val="FFFFFF" w:themeColor="background1"/>
                <w:lang w:val="en-US"/>
              </w:rPr>
            </w:pPr>
            <w:bookmarkStart w:id="11" w:name="_GoBack"/>
            <w:bookmarkEnd w:id="11"/>
            <w:r w:rsidRPr="00223395">
              <w:rPr>
                <w:b/>
                <w:color w:val="FFFFFF" w:themeColor="background1"/>
              </w:rPr>
              <w:t xml:space="preserve">ВАЖНО! </w:t>
            </w:r>
          </w:p>
          <w:p w:rsidR="000518EA" w:rsidRPr="00223395" w:rsidRDefault="000518EA" w:rsidP="00C941AE">
            <w:pPr>
              <w:pStyle w:val="af0"/>
              <w:shd w:val="clear" w:color="auto" w:fill="D9D9D9" w:themeFill="background1" w:themeFillShade="D9"/>
              <w:spacing w:line="276" w:lineRule="auto"/>
              <w:ind w:left="0"/>
              <w:jc w:val="both"/>
            </w:pPr>
            <w:r w:rsidRPr="00223395">
              <w:t>Кореспонденцията и уведомленията във връзка с оценката на проектното предложение се осъществяват през ИСУН чрез електронния профил на кандидата.</w:t>
            </w:r>
          </w:p>
          <w:p w:rsidR="000518EA" w:rsidRPr="00223395" w:rsidRDefault="000518EA" w:rsidP="00C941AE">
            <w:pPr>
              <w:pStyle w:val="af0"/>
              <w:shd w:val="clear" w:color="auto" w:fill="D9D9D9" w:themeFill="background1" w:themeFillShade="D9"/>
              <w:spacing w:line="276" w:lineRule="auto"/>
              <w:ind w:left="0"/>
              <w:jc w:val="both"/>
            </w:pPr>
            <w:r w:rsidRPr="00223395">
              <w:t xml:space="preserve">За дата на получаване на кореспонденцията и уведомленията се счита датата на изпращането им чрез ИСУН. Сроковете започват да текат за кандидатите/бенефициентите от изпращането на съответната кореспонденция и уведомление от оценителната комисия в ИСУН. В тази връзка е </w:t>
            </w:r>
            <w:r w:rsidRPr="00223395">
              <w:rPr>
                <w:b/>
              </w:rPr>
              <w:t>важно кандидатите да разполагат винаги с достъп до имейл адреса, към който е асоцииран профила в ИСУН 2020</w:t>
            </w:r>
            <w:r w:rsidRPr="00223395">
              <w:t>.</w:t>
            </w:r>
          </w:p>
        </w:tc>
      </w:tr>
    </w:tbl>
    <w:p w:rsidR="0082397F" w:rsidRPr="0082397F" w:rsidRDefault="0082397F" w:rsidP="007E2358">
      <w:pPr>
        <w:pStyle w:val="1"/>
        <w:rPr>
          <w:rFonts w:cs="Times New Roman"/>
          <w:szCs w:val="24"/>
        </w:rPr>
      </w:pPr>
    </w:p>
    <w:sectPr w:rsidR="0082397F" w:rsidRPr="0082397F" w:rsidSect="00FF0981">
      <w:headerReference w:type="default" r:id="rId17"/>
      <w:footerReference w:type="default" r:id="rId18"/>
      <w:pgSz w:w="11906" w:h="16838"/>
      <w:pgMar w:top="441" w:right="1106" w:bottom="1080" w:left="1417" w:header="708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9C" w:rsidRDefault="0091399C" w:rsidP="00F74842">
      <w:pPr>
        <w:spacing w:after="0" w:line="240" w:lineRule="auto"/>
      </w:pPr>
      <w:r>
        <w:separator/>
      </w:r>
    </w:p>
  </w:endnote>
  <w:endnote w:type="continuationSeparator" w:id="0">
    <w:p w:rsidR="0091399C" w:rsidRDefault="0091399C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7486"/>
      <w:docPartObj>
        <w:docPartGallery w:val="Page Numbers (Bottom of Page)"/>
        <w:docPartUnique/>
      </w:docPartObj>
    </w:sdtPr>
    <w:sdtEndPr/>
    <w:sdtContent>
      <w:p w:rsidR="00FB4A0D" w:rsidRPr="009B49DA" w:rsidRDefault="00FB4A0D" w:rsidP="00FC11C1">
        <w:pPr>
          <w:pStyle w:val="a5"/>
          <w:jc w:val="center"/>
          <w:rPr>
            <w:rFonts w:ascii="Times New Roman" w:hAnsi="Times New Roman"/>
            <w:sz w:val="20"/>
          </w:rPr>
        </w:pPr>
        <w:r w:rsidRPr="00CA47C7">
          <w:rPr>
            <w:rFonts w:ascii="Times New Roman" w:hAnsi="Times New Roman"/>
            <w:sz w:val="20"/>
          </w:rPr>
          <w:t>Сдружение „Местна инициа</w:t>
        </w:r>
        <w:r>
          <w:rPr>
            <w:rFonts w:ascii="Times New Roman" w:hAnsi="Times New Roman"/>
            <w:sz w:val="20"/>
          </w:rPr>
          <w:t>тивна група – Елхово –Болярово“, Споразумение № РД 50-143/21.10.2018 г.</w:t>
        </w:r>
      </w:p>
      <w:p w:rsidR="00FB4A0D" w:rsidRPr="00A52BEC" w:rsidRDefault="00FB4A0D" w:rsidP="00FC11C1">
        <w:pPr>
          <w:pStyle w:val="a5"/>
          <w:jc w:val="center"/>
          <w:rPr>
            <w:sz w:val="20"/>
            <w:szCs w:val="24"/>
            <w:lang w:val="en-US"/>
          </w:rPr>
        </w:pPr>
        <w:r w:rsidRPr="00CA47C7">
          <w:rPr>
            <w:rFonts w:ascii="Times New Roman" w:hAnsi="Times New Roman"/>
            <w:sz w:val="20"/>
          </w:rPr>
          <w:t xml:space="preserve">Град Елхово, ул. Калоян № 13, </w:t>
        </w:r>
        <w:proofErr w:type="spellStart"/>
        <w:r w:rsidRPr="00CA47C7">
          <w:rPr>
            <w:rFonts w:ascii="Times New Roman" w:hAnsi="Times New Roman"/>
            <w:sz w:val="20"/>
          </w:rPr>
          <w:t>ет</w:t>
        </w:r>
        <w:proofErr w:type="spellEnd"/>
        <w:r w:rsidRPr="00CA47C7">
          <w:rPr>
            <w:rFonts w:ascii="Times New Roman" w:hAnsi="Times New Roman"/>
            <w:sz w:val="20"/>
          </w:rPr>
          <w:t xml:space="preserve"> 2, </w:t>
        </w:r>
        <w:hyperlink r:id="rId1" w:history="1">
          <w:r w:rsidRPr="00CA47C7">
            <w:rPr>
              <w:rStyle w:val="ab"/>
              <w:rFonts w:ascii="Times New Roman" w:hAnsi="Times New Roman"/>
              <w:sz w:val="20"/>
              <w:lang w:val="en-US"/>
            </w:rPr>
            <w:t>www.migelhovo.org</w:t>
          </w:r>
        </w:hyperlink>
        <w:r w:rsidRPr="00CA47C7">
          <w:rPr>
            <w:rFonts w:ascii="Times New Roman" w:hAnsi="Times New Roman"/>
            <w:sz w:val="20"/>
            <w:lang w:val="en-US"/>
          </w:rPr>
          <w:t xml:space="preserve">, e-mail: </w:t>
        </w:r>
        <w:hyperlink r:id="rId2" w:history="1">
          <w:r w:rsidRPr="00CA47C7">
            <w:rPr>
              <w:rStyle w:val="ab"/>
              <w:rFonts w:ascii="Times New Roman" w:hAnsi="Times New Roman"/>
              <w:sz w:val="20"/>
              <w:lang w:val="en-US"/>
            </w:rPr>
            <w:t>office@migelhovo.org</w:t>
          </w:r>
        </w:hyperlink>
      </w:p>
      <w:p w:rsidR="00FB4A0D" w:rsidRDefault="00FB4A0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B2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B4A0D" w:rsidRPr="00CD0352" w:rsidRDefault="00FB4A0D" w:rsidP="00CD0352">
    <w:pPr>
      <w:pStyle w:val="a5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9C" w:rsidRDefault="0091399C" w:rsidP="00F74842">
      <w:pPr>
        <w:spacing w:after="0" w:line="240" w:lineRule="auto"/>
      </w:pPr>
      <w:r>
        <w:separator/>
      </w:r>
    </w:p>
  </w:footnote>
  <w:footnote w:type="continuationSeparator" w:id="0">
    <w:p w:rsidR="0091399C" w:rsidRDefault="0091399C" w:rsidP="00F74842">
      <w:pPr>
        <w:spacing w:after="0" w:line="240" w:lineRule="auto"/>
      </w:pPr>
      <w:r>
        <w:continuationSeparator/>
      </w:r>
    </w:p>
  </w:footnote>
  <w:footnote w:id="1">
    <w:p w:rsidR="00FB4A0D" w:rsidRDefault="00FB4A0D" w:rsidP="00FB4A0D">
      <w:pPr>
        <w:pStyle w:val="af2"/>
      </w:pPr>
      <w:r>
        <w:rPr>
          <w:rStyle w:val="af4"/>
        </w:rPr>
        <w:footnoteRef/>
      </w:r>
      <w:r>
        <w:t xml:space="preserve"> </w:t>
      </w:r>
      <w:r w:rsidRPr="00980E1C">
        <w:rPr>
          <w:rFonts w:ascii="Times New Roman" w:eastAsia="Times New Roman" w:hAnsi="Times New Roman"/>
          <w:lang w:eastAsia="bg-BG"/>
        </w:rPr>
        <w:t xml:space="preserve">При определянето на едно предприятие за </w:t>
      </w:r>
      <w:proofErr w:type="spellStart"/>
      <w:r w:rsidRPr="00980E1C">
        <w:rPr>
          <w:rFonts w:ascii="Times New Roman" w:eastAsia="Times New Roman" w:hAnsi="Times New Roman"/>
          <w:lang w:eastAsia="bg-BG"/>
        </w:rPr>
        <w:t>микропредприятие</w:t>
      </w:r>
      <w:proofErr w:type="spellEnd"/>
      <w:r w:rsidRPr="00980E1C">
        <w:rPr>
          <w:rFonts w:ascii="Times New Roman" w:eastAsia="Times New Roman" w:hAnsi="Times New Roman"/>
          <w:lang w:eastAsia="bg-BG"/>
        </w:rPr>
        <w:t xml:space="preserve"> се следва дефиницията на </w:t>
      </w:r>
      <w:r>
        <w:rPr>
          <w:rFonts w:ascii="Times New Roman" w:eastAsia="Times New Roman" w:hAnsi="Times New Roman"/>
          <w:lang w:eastAsia="bg-BG"/>
        </w:rPr>
        <w:t>чл. 3, ал. 3 от ЗМСП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A0D" w:rsidRPr="000970E8" w:rsidRDefault="00FB4A0D" w:rsidP="000970E8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snapToGrid w:val="0"/>
        <w:color w:val="003366"/>
        <w:sz w:val="16"/>
        <w:szCs w:val="16"/>
        <w:lang w:val="en-US"/>
      </w:rPr>
    </w:pPr>
  </w:p>
  <w:tbl>
    <w:tblPr>
      <w:tblW w:w="0" w:type="auto"/>
      <w:jc w:val="right"/>
      <w:tblLook w:val="04A0" w:firstRow="1" w:lastRow="0" w:firstColumn="1" w:lastColumn="0" w:noHBand="0" w:noVBand="1"/>
    </w:tblPr>
    <w:tblGrid>
      <w:gridCol w:w="9147"/>
    </w:tblGrid>
    <w:tr w:rsidR="00FB4A0D" w:rsidRPr="000970E8" w:rsidTr="0025200B">
      <w:trPr>
        <w:jc w:val="right"/>
      </w:trPr>
      <w:tc>
        <w:tcPr>
          <w:tcW w:w="8933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FB4A0D" w:rsidRPr="000970E8" w:rsidTr="007E23F0">
            <w:tc>
              <w:tcPr>
                <w:tcW w:w="1701" w:type="dxa"/>
                <w:shd w:val="clear" w:color="auto" w:fill="auto"/>
              </w:tcPr>
              <w:p w:rsidR="00FB4A0D" w:rsidRPr="000970E8" w:rsidRDefault="00FB4A0D" w:rsidP="000970E8">
                <w:pPr>
                  <w:tabs>
                    <w:tab w:val="left" w:pos="564"/>
                    <w:tab w:val="center" w:pos="138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6E9B61D6" wp14:editId="5A053A0A">
                      <wp:extent cx="804545" cy="54102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FB4A0D" w:rsidRPr="000970E8" w:rsidRDefault="00FB4A0D" w:rsidP="000970E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rFonts w:ascii="Times New Roman" w:eastAsia="Times New Roman" w:hAnsi="Times New Roman" w:cs="Times New Roman"/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FB4A0D" w:rsidRPr="000970E8" w:rsidRDefault="00FB4A0D" w:rsidP="000970E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15906FAC" wp14:editId="6118CB63">
                      <wp:extent cx="585470" cy="541020"/>
                      <wp:effectExtent l="0" t="0" r="5080" b="0"/>
                      <wp:docPr id="5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FB4A0D" w:rsidRPr="000970E8" w:rsidRDefault="00FB4A0D" w:rsidP="000970E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0F3F6DC2" wp14:editId="0F626852">
                      <wp:extent cx="541020" cy="5410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FB4A0D" w:rsidRPr="000970E8" w:rsidRDefault="00FB4A0D" w:rsidP="000970E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4D48D825" wp14:editId="7E98F2C8">
                      <wp:extent cx="1353185" cy="57785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FB4A0D" w:rsidRPr="000970E8" w:rsidRDefault="00FB4A0D" w:rsidP="000970E8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noProof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4CA6DFB6" wp14:editId="38E1291A">
                      <wp:extent cx="826770" cy="54102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FB4A0D" w:rsidRPr="000970E8" w:rsidRDefault="00FB4A0D" w:rsidP="000970E8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FB4A0D" w:rsidRPr="000970E8" w:rsidRDefault="00FB4A0D" w:rsidP="000970E8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</w:p>
  <w:p w:rsidR="00FB4A0D" w:rsidRPr="000970E8" w:rsidRDefault="00FB4A0D" w:rsidP="000970E8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FB4A0D" w:rsidRDefault="00FB4A0D" w:rsidP="0032249C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ЕВР</w:t>
    </w:r>
    <w:r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ОПА ИНВЕСТИРА В СЕЛСКИТЕ РАЙОНИ</w:t>
    </w:r>
  </w:p>
  <w:p w:rsidR="00FB4A0D" w:rsidRPr="0032249C" w:rsidRDefault="00FB4A0D" w:rsidP="0032249C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CA7"/>
    <w:multiLevelType w:val="hybridMultilevel"/>
    <w:tmpl w:val="3FBEBCC2"/>
    <w:lvl w:ilvl="0" w:tplc="7CB6BACA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379DA"/>
    <w:multiLevelType w:val="hybridMultilevel"/>
    <w:tmpl w:val="9FE48CC8"/>
    <w:lvl w:ilvl="0" w:tplc="AE8EF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40F01"/>
    <w:multiLevelType w:val="hybridMultilevel"/>
    <w:tmpl w:val="B054F550"/>
    <w:lvl w:ilvl="0" w:tplc="040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>
    <w:nsid w:val="32A04E81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4">
    <w:nsid w:val="35C75D7C"/>
    <w:multiLevelType w:val="hybridMultilevel"/>
    <w:tmpl w:val="CAC2F396"/>
    <w:lvl w:ilvl="0" w:tplc="0402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C190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3" w:tplc="6D6C3094">
      <w:numFmt w:val="bullet"/>
      <w:lvlText w:val="•"/>
      <w:lvlJc w:val="left"/>
      <w:pPr>
        <w:ind w:left="3225" w:hanging="705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BA392F"/>
    <w:multiLevelType w:val="hybridMultilevel"/>
    <w:tmpl w:val="CAC2F396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C190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3" w:tplc="6D6C3094">
      <w:numFmt w:val="bullet"/>
      <w:lvlText w:val="•"/>
      <w:lvlJc w:val="left"/>
      <w:pPr>
        <w:ind w:left="3225" w:hanging="705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074796"/>
    <w:multiLevelType w:val="hybridMultilevel"/>
    <w:tmpl w:val="382666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2751"/>
    <w:rsid w:val="000036C1"/>
    <w:rsid w:val="00004FD6"/>
    <w:rsid w:val="000050FA"/>
    <w:rsid w:val="0000679B"/>
    <w:rsid w:val="000074C8"/>
    <w:rsid w:val="00010192"/>
    <w:rsid w:val="00011FF3"/>
    <w:rsid w:val="00013459"/>
    <w:rsid w:val="000149AE"/>
    <w:rsid w:val="00014B9D"/>
    <w:rsid w:val="00015100"/>
    <w:rsid w:val="00015D2C"/>
    <w:rsid w:val="0002033D"/>
    <w:rsid w:val="00021F3C"/>
    <w:rsid w:val="00022656"/>
    <w:rsid w:val="0002290D"/>
    <w:rsid w:val="0002299E"/>
    <w:rsid w:val="00022F20"/>
    <w:rsid w:val="000270C3"/>
    <w:rsid w:val="000274EA"/>
    <w:rsid w:val="00027FD8"/>
    <w:rsid w:val="00030286"/>
    <w:rsid w:val="00030614"/>
    <w:rsid w:val="0003101E"/>
    <w:rsid w:val="00032F3E"/>
    <w:rsid w:val="00034FDB"/>
    <w:rsid w:val="000364FA"/>
    <w:rsid w:val="000370FA"/>
    <w:rsid w:val="00041F2C"/>
    <w:rsid w:val="00042E50"/>
    <w:rsid w:val="000455B2"/>
    <w:rsid w:val="00046F4A"/>
    <w:rsid w:val="000506F0"/>
    <w:rsid w:val="000518EA"/>
    <w:rsid w:val="00051F04"/>
    <w:rsid w:val="000529A7"/>
    <w:rsid w:val="000557FC"/>
    <w:rsid w:val="00056042"/>
    <w:rsid w:val="000568EB"/>
    <w:rsid w:val="00056ED4"/>
    <w:rsid w:val="0006244D"/>
    <w:rsid w:val="0006606D"/>
    <w:rsid w:val="00066C94"/>
    <w:rsid w:val="00067706"/>
    <w:rsid w:val="00067B89"/>
    <w:rsid w:val="00067EC3"/>
    <w:rsid w:val="00070630"/>
    <w:rsid w:val="00073D29"/>
    <w:rsid w:val="00076DF3"/>
    <w:rsid w:val="00080251"/>
    <w:rsid w:val="00081F6B"/>
    <w:rsid w:val="00082D65"/>
    <w:rsid w:val="00083665"/>
    <w:rsid w:val="0008369A"/>
    <w:rsid w:val="000877F9"/>
    <w:rsid w:val="00087EA0"/>
    <w:rsid w:val="00090FA2"/>
    <w:rsid w:val="000914AE"/>
    <w:rsid w:val="00091820"/>
    <w:rsid w:val="000925E4"/>
    <w:rsid w:val="000940E1"/>
    <w:rsid w:val="000952D8"/>
    <w:rsid w:val="00096C6B"/>
    <w:rsid w:val="000970E8"/>
    <w:rsid w:val="000A2AC8"/>
    <w:rsid w:val="000A2DB9"/>
    <w:rsid w:val="000A4CCF"/>
    <w:rsid w:val="000B2B45"/>
    <w:rsid w:val="000B2D96"/>
    <w:rsid w:val="000B4965"/>
    <w:rsid w:val="000B735C"/>
    <w:rsid w:val="000B78AF"/>
    <w:rsid w:val="000B7A20"/>
    <w:rsid w:val="000B7B2F"/>
    <w:rsid w:val="000B7BD8"/>
    <w:rsid w:val="000C1398"/>
    <w:rsid w:val="000C16AE"/>
    <w:rsid w:val="000C474D"/>
    <w:rsid w:val="000C4913"/>
    <w:rsid w:val="000C4F4D"/>
    <w:rsid w:val="000D027A"/>
    <w:rsid w:val="000D0B1B"/>
    <w:rsid w:val="000D15E4"/>
    <w:rsid w:val="000D19FD"/>
    <w:rsid w:val="000D43BA"/>
    <w:rsid w:val="000D46DE"/>
    <w:rsid w:val="000D46F5"/>
    <w:rsid w:val="000D48BD"/>
    <w:rsid w:val="000D5E61"/>
    <w:rsid w:val="000D5EB6"/>
    <w:rsid w:val="000D5FB8"/>
    <w:rsid w:val="000D7C35"/>
    <w:rsid w:val="000E0C0F"/>
    <w:rsid w:val="000E3500"/>
    <w:rsid w:val="000E3F63"/>
    <w:rsid w:val="000E4F9C"/>
    <w:rsid w:val="000F0D0F"/>
    <w:rsid w:val="000F2525"/>
    <w:rsid w:val="000F401E"/>
    <w:rsid w:val="000F6BFD"/>
    <w:rsid w:val="000F74B7"/>
    <w:rsid w:val="000F7AA0"/>
    <w:rsid w:val="0010163C"/>
    <w:rsid w:val="00102072"/>
    <w:rsid w:val="00102213"/>
    <w:rsid w:val="001034FC"/>
    <w:rsid w:val="00103DE2"/>
    <w:rsid w:val="00103F8B"/>
    <w:rsid w:val="00104D68"/>
    <w:rsid w:val="001105C3"/>
    <w:rsid w:val="00110AA1"/>
    <w:rsid w:val="00110BFA"/>
    <w:rsid w:val="0011452F"/>
    <w:rsid w:val="00116A0C"/>
    <w:rsid w:val="001208B6"/>
    <w:rsid w:val="00121596"/>
    <w:rsid w:val="0012275C"/>
    <w:rsid w:val="00123E85"/>
    <w:rsid w:val="00124438"/>
    <w:rsid w:val="00124803"/>
    <w:rsid w:val="00124CA4"/>
    <w:rsid w:val="00125079"/>
    <w:rsid w:val="00125E97"/>
    <w:rsid w:val="00127A5C"/>
    <w:rsid w:val="00130081"/>
    <w:rsid w:val="001309B9"/>
    <w:rsid w:val="00130B73"/>
    <w:rsid w:val="0013216A"/>
    <w:rsid w:val="00134133"/>
    <w:rsid w:val="00135A75"/>
    <w:rsid w:val="00136372"/>
    <w:rsid w:val="001401F0"/>
    <w:rsid w:val="00141318"/>
    <w:rsid w:val="001421EA"/>
    <w:rsid w:val="001422E3"/>
    <w:rsid w:val="00142319"/>
    <w:rsid w:val="0014263B"/>
    <w:rsid w:val="001445A1"/>
    <w:rsid w:val="00144EF3"/>
    <w:rsid w:val="00145982"/>
    <w:rsid w:val="00145E20"/>
    <w:rsid w:val="00146DC7"/>
    <w:rsid w:val="00147824"/>
    <w:rsid w:val="00147DE9"/>
    <w:rsid w:val="001500EF"/>
    <w:rsid w:val="00151473"/>
    <w:rsid w:val="0015536E"/>
    <w:rsid w:val="0015595F"/>
    <w:rsid w:val="001613C7"/>
    <w:rsid w:val="0016163E"/>
    <w:rsid w:val="00162712"/>
    <w:rsid w:val="001628B8"/>
    <w:rsid w:val="00163D73"/>
    <w:rsid w:val="00167FD6"/>
    <w:rsid w:val="00170CF4"/>
    <w:rsid w:val="00171A01"/>
    <w:rsid w:val="00171F46"/>
    <w:rsid w:val="001725D9"/>
    <w:rsid w:val="00175514"/>
    <w:rsid w:val="00177ECD"/>
    <w:rsid w:val="00180DAC"/>
    <w:rsid w:val="001813C9"/>
    <w:rsid w:val="0018152F"/>
    <w:rsid w:val="00182B7B"/>
    <w:rsid w:val="001843C3"/>
    <w:rsid w:val="0018566C"/>
    <w:rsid w:val="00186F05"/>
    <w:rsid w:val="001913C0"/>
    <w:rsid w:val="0019325F"/>
    <w:rsid w:val="00194BEB"/>
    <w:rsid w:val="00195F36"/>
    <w:rsid w:val="00197729"/>
    <w:rsid w:val="001977E4"/>
    <w:rsid w:val="00197A15"/>
    <w:rsid w:val="001A18D3"/>
    <w:rsid w:val="001A21E5"/>
    <w:rsid w:val="001A36FB"/>
    <w:rsid w:val="001A3C2B"/>
    <w:rsid w:val="001A4A7C"/>
    <w:rsid w:val="001A5944"/>
    <w:rsid w:val="001B0B43"/>
    <w:rsid w:val="001B0E83"/>
    <w:rsid w:val="001B157B"/>
    <w:rsid w:val="001B19A2"/>
    <w:rsid w:val="001B2C73"/>
    <w:rsid w:val="001B3AAE"/>
    <w:rsid w:val="001B5911"/>
    <w:rsid w:val="001B697A"/>
    <w:rsid w:val="001B7BAA"/>
    <w:rsid w:val="001C1DCD"/>
    <w:rsid w:val="001C58A3"/>
    <w:rsid w:val="001C7938"/>
    <w:rsid w:val="001D141A"/>
    <w:rsid w:val="001D25CE"/>
    <w:rsid w:val="001D2C99"/>
    <w:rsid w:val="001D47A5"/>
    <w:rsid w:val="001D6193"/>
    <w:rsid w:val="001D703C"/>
    <w:rsid w:val="001D70AF"/>
    <w:rsid w:val="001E3D15"/>
    <w:rsid w:val="001E508D"/>
    <w:rsid w:val="001E5929"/>
    <w:rsid w:val="001E6733"/>
    <w:rsid w:val="001F013F"/>
    <w:rsid w:val="001F07D2"/>
    <w:rsid w:val="001F17B2"/>
    <w:rsid w:val="001F208E"/>
    <w:rsid w:val="001F2616"/>
    <w:rsid w:val="001F43CC"/>
    <w:rsid w:val="001F45A9"/>
    <w:rsid w:val="00201F9C"/>
    <w:rsid w:val="00202030"/>
    <w:rsid w:val="00202653"/>
    <w:rsid w:val="00203D6C"/>
    <w:rsid w:val="00204419"/>
    <w:rsid w:val="0020647A"/>
    <w:rsid w:val="00210F60"/>
    <w:rsid w:val="00211041"/>
    <w:rsid w:val="00211E89"/>
    <w:rsid w:val="002132F4"/>
    <w:rsid w:val="0021462D"/>
    <w:rsid w:val="00215AED"/>
    <w:rsid w:val="00220245"/>
    <w:rsid w:val="0022324F"/>
    <w:rsid w:val="00223395"/>
    <w:rsid w:val="00224932"/>
    <w:rsid w:val="00224DA5"/>
    <w:rsid w:val="00225266"/>
    <w:rsid w:val="00226542"/>
    <w:rsid w:val="00230550"/>
    <w:rsid w:val="002378CE"/>
    <w:rsid w:val="00241D6E"/>
    <w:rsid w:val="0024404B"/>
    <w:rsid w:val="00246266"/>
    <w:rsid w:val="002501E2"/>
    <w:rsid w:val="0025200B"/>
    <w:rsid w:val="002526A8"/>
    <w:rsid w:val="00253ED4"/>
    <w:rsid w:val="002545EA"/>
    <w:rsid w:val="00254742"/>
    <w:rsid w:val="002548D8"/>
    <w:rsid w:val="00256166"/>
    <w:rsid w:val="00257343"/>
    <w:rsid w:val="00262278"/>
    <w:rsid w:val="002634F0"/>
    <w:rsid w:val="002638F1"/>
    <w:rsid w:val="0026512C"/>
    <w:rsid w:val="0027078D"/>
    <w:rsid w:val="00273567"/>
    <w:rsid w:val="002740FA"/>
    <w:rsid w:val="002758CF"/>
    <w:rsid w:val="00276D87"/>
    <w:rsid w:val="0027727C"/>
    <w:rsid w:val="002773E6"/>
    <w:rsid w:val="0028007E"/>
    <w:rsid w:val="002815DB"/>
    <w:rsid w:val="00286521"/>
    <w:rsid w:val="00286C3B"/>
    <w:rsid w:val="002875D4"/>
    <w:rsid w:val="00287ED9"/>
    <w:rsid w:val="00287F2F"/>
    <w:rsid w:val="0029047B"/>
    <w:rsid w:val="00294E96"/>
    <w:rsid w:val="00295CA1"/>
    <w:rsid w:val="0029618D"/>
    <w:rsid w:val="002A0CE2"/>
    <w:rsid w:val="002A5246"/>
    <w:rsid w:val="002A5AD9"/>
    <w:rsid w:val="002A608D"/>
    <w:rsid w:val="002A7A07"/>
    <w:rsid w:val="002B0AE2"/>
    <w:rsid w:val="002B1008"/>
    <w:rsid w:val="002B1AD7"/>
    <w:rsid w:val="002B22D0"/>
    <w:rsid w:val="002B278F"/>
    <w:rsid w:val="002B4D21"/>
    <w:rsid w:val="002B5AC3"/>
    <w:rsid w:val="002B60ED"/>
    <w:rsid w:val="002B6D8A"/>
    <w:rsid w:val="002C04BC"/>
    <w:rsid w:val="002C1B2B"/>
    <w:rsid w:val="002C2F10"/>
    <w:rsid w:val="002C572E"/>
    <w:rsid w:val="002D0603"/>
    <w:rsid w:val="002D1A78"/>
    <w:rsid w:val="002D1D84"/>
    <w:rsid w:val="002D231D"/>
    <w:rsid w:val="002D29A7"/>
    <w:rsid w:val="002D3D57"/>
    <w:rsid w:val="002D4FA5"/>
    <w:rsid w:val="002D4FD2"/>
    <w:rsid w:val="002D525C"/>
    <w:rsid w:val="002D65F3"/>
    <w:rsid w:val="002D6A37"/>
    <w:rsid w:val="002D7210"/>
    <w:rsid w:val="002E4EF0"/>
    <w:rsid w:val="002E6362"/>
    <w:rsid w:val="002E6C0F"/>
    <w:rsid w:val="002E7F37"/>
    <w:rsid w:val="002F0A78"/>
    <w:rsid w:val="002F1F6F"/>
    <w:rsid w:val="002F2D3E"/>
    <w:rsid w:val="002F3D3C"/>
    <w:rsid w:val="002F3FC0"/>
    <w:rsid w:val="002F4A1F"/>
    <w:rsid w:val="002F5018"/>
    <w:rsid w:val="002F53B0"/>
    <w:rsid w:val="002F5516"/>
    <w:rsid w:val="002F7BC2"/>
    <w:rsid w:val="0030368A"/>
    <w:rsid w:val="00306D82"/>
    <w:rsid w:val="003100D1"/>
    <w:rsid w:val="0031385B"/>
    <w:rsid w:val="00313ED7"/>
    <w:rsid w:val="00317288"/>
    <w:rsid w:val="00317AA9"/>
    <w:rsid w:val="00317D92"/>
    <w:rsid w:val="003213DA"/>
    <w:rsid w:val="00321EA1"/>
    <w:rsid w:val="0032249C"/>
    <w:rsid w:val="003225D5"/>
    <w:rsid w:val="00323AF2"/>
    <w:rsid w:val="00324144"/>
    <w:rsid w:val="00324F76"/>
    <w:rsid w:val="00324FDE"/>
    <w:rsid w:val="00325B18"/>
    <w:rsid w:val="00325F8E"/>
    <w:rsid w:val="00327BF5"/>
    <w:rsid w:val="00331FA6"/>
    <w:rsid w:val="003324B3"/>
    <w:rsid w:val="00336179"/>
    <w:rsid w:val="00336963"/>
    <w:rsid w:val="00340039"/>
    <w:rsid w:val="0034329E"/>
    <w:rsid w:val="00343D8E"/>
    <w:rsid w:val="00346540"/>
    <w:rsid w:val="00347D68"/>
    <w:rsid w:val="00352EAC"/>
    <w:rsid w:val="003547AD"/>
    <w:rsid w:val="003553B1"/>
    <w:rsid w:val="0035765C"/>
    <w:rsid w:val="0036052A"/>
    <w:rsid w:val="003613C9"/>
    <w:rsid w:val="00361B80"/>
    <w:rsid w:val="0036308E"/>
    <w:rsid w:val="00364AF0"/>
    <w:rsid w:val="00366183"/>
    <w:rsid w:val="003671F2"/>
    <w:rsid w:val="0037229C"/>
    <w:rsid w:val="003726A4"/>
    <w:rsid w:val="00372998"/>
    <w:rsid w:val="00372AC7"/>
    <w:rsid w:val="00374866"/>
    <w:rsid w:val="00374F67"/>
    <w:rsid w:val="003752D3"/>
    <w:rsid w:val="00380948"/>
    <w:rsid w:val="00381D41"/>
    <w:rsid w:val="0038526F"/>
    <w:rsid w:val="00385D1E"/>
    <w:rsid w:val="0038647A"/>
    <w:rsid w:val="00387B38"/>
    <w:rsid w:val="00387EAB"/>
    <w:rsid w:val="00392087"/>
    <w:rsid w:val="00392A41"/>
    <w:rsid w:val="00392A48"/>
    <w:rsid w:val="003939CF"/>
    <w:rsid w:val="00393CDF"/>
    <w:rsid w:val="00393E82"/>
    <w:rsid w:val="00394C3D"/>
    <w:rsid w:val="003A06A8"/>
    <w:rsid w:val="003A0947"/>
    <w:rsid w:val="003A0D54"/>
    <w:rsid w:val="003A1850"/>
    <w:rsid w:val="003A2A37"/>
    <w:rsid w:val="003A3073"/>
    <w:rsid w:val="003A425E"/>
    <w:rsid w:val="003A4D0C"/>
    <w:rsid w:val="003A5FE3"/>
    <w:rsid w:val="003A6490"/>
    <w:rsid w:val="003A758B"/>
    <w:rsid w:val="003A7C8E"/>
    <w:rsid w:val="003B129D"/>
    <w:rsid w:val="003B1434"/>
    <w:rsid w:val="003B48FC"/>
    <w:rsid w:val="003C29B9"/>
    <w:rsid w:val="003C3A48"/>
    <w:rsid w:val="003C447F"/>
    <w:rsid w:val="003C4595"/>
    <w:rsid w:val="003C4764"/>
    <w:rsid w:val="003C5224"/>
    <w:rsid w:val="003C5BE1"/>
    <w:rsid w:val="003C5E48"/>
    <w:rsid w:val="003C6086"/>
    <w:rsid w:val="003C78F1"/>
    <w:rsid w:val="003C7B37"/>
    <w:rsid w:val="003D1AB0"/>
    <w:rsid w:val="003D4FEF"/>
    <w:rsid w:val="003D6002"/>
    <w:rsid w:val="003E0BD4"/>
    <w:rsid w:val="003E5600"/>
    <w:rsid w:val="003E5CA2"/>
    <w:rsid w:val="003E5DD9"/>
    <w:rsid w:val="003E611E"/>
    <w:rsid w:val="003E6844"/>
    <w:rsid w:val="003F1D42"/>
    <w:rsid w:val="003F4909"/>
    <w:rsid w:val="003F5642"/>
    <w:rsid w:val="003F58F6"/>
    <w:rsid w:val="003F65BC"/>
    <w:rsid w:val="003F796D"/>
    <w:rsid w:val="004047F7"/>
    <w:rsid w:val="00405F98"/>
    <w:rsid w:val="00406CD0"/>
    <w:rsid w:val="00406E16"/>
    <w:rsid w:val="00407072"/>
    <w:rsid w:val="00407568"/>
    <w:rsid w:val="004121D0"/>
    <w:rsid w:val="004125C1"/>
    <w:rsid w:val="00412D47"/>
    <w:rsid w:val="00413704"/>
    <w:rsid w:val="00413CCA"/>
    <w:rsid w:val="00415CAD"/>
    <w:rsid w:val="00420209"/>
    <w:rsid w:val="00420229"/>
    <w:rsid w:val="00420C8F"/>
    <w:rsid w:val="00421B61"/>
    <w:rsid w:val="00422A6D"/>
    <w:rsid w:val="00424087"/>
    <w:rsid w:val="00425758"/>
    <w:rsid w:val="004272A4"/>
    <w:rsid w:val="0043530B"/>
    <w:rsid w:val="00435799"/>
    <w:rsid w:val="0043692D"/>
    <w:rsid w:val="004421A0"/>
    <w:rsid w:val="00442D6C"/>
    <w:rsid w:val="00442E0A"/>
    <w:rsid w:val="00443371"/>
    <w:rsid w:val="00444492"/>
    <w:rsid w:val="00451598"/>
    <w:rsid w:val="00451F6B"/>
    <w:rsid w:val="00453B6E"/>
    <w:rsid w:val="0045485D"/>
    <w:rsid w:val="004554A0"/>
    <w:rsid w:val="00456903"/>
    <w:rsid w:val="00456B57"/>
    <w:rsid w:val="00456EF7"/>
    <w:rsid w:val="00457F81"/>
    <w:rsid w:val="00460FD6"/>
    <w:rsid w:val="0046108E"/>
    <w:rsid w:val="00461169"/>
    <w:rsid w:val="00461526"/>
    <w:rsid w:val="0046383E"/>
    <w:rsid w:val="004638EA"/>
    <w:rsid w:val="00465D37"/>
    <w:rsid w:val="00466BA8"/>
    <w:rsid w:val="0046799F"/>
    <w:rsid w:val="00467BD7"/>
    <w:rsid w:val="00472B1C"/>
    <w:rsid w:val="004744BD"/>
    <w:rsid w:val="00475ED5"/>
    <w:rsid w:val="00475F85"/>
    <w:rsid w:val="00480E26"/>
    <w:rsid w:val="00481238"/>
    <w:rsid w:val="00482586"/>
    <w:rsid w:val="00484EDA"/>
    <w:rsid w:val="004855E8"/>
    <w:rsid w:val="00485EFF"/>
    <w:rsid w:val="0049004B"/>
    <w:rsid w:val="00490E99"/>
    <w:rsid w:val="00492BEC"/>
    <w:rsid w:val="00493D23"/>
    <w:rsid w:val="00495F7C"/>
    <w:rsid w:val="00497AB2"/>
    <w:rsid w:val="004A3A45"/>
    <w:rsid w:val="004A5C41"/>
    <w:rsid w:val="004B1E3D"/>
    <w:rsid w:val="004B39AF"/>
    <w:rsid w:val="004B3B1B"/>
    <w:rsid w:val="004B4F1C"/>
    <w:rsid w:val="004B59E0"/>
    <w:rsid w:val="004B641A"/>
    <w:rsid w:val="004B75DD"/>
    <w:rsid w:val="004B7D9F"/>
    <w:rsid w:val="004C31C8"/>
    <w:rsid w:val="004C75B9"/>
    <w:rsid w:val="004D0479"/>
    <w:rsid w:val="004D0628"/>
    <w:rsid w:val="004D1046"/>
    <w:rsid w:val="004D34EA"/>
    <w:rsid w:val="004D4E2E"/>
    <w:rsid w:val="004D5402"/>
    <w:rsid w:val="004D55FB"/>
    <w:rsid w:val="004D577E"/>
    <w:rsid w:val="004D5877"/>
    <w:rsid w:val="004E1380"/>
    <w:rsid w:val="004E166E"/>
    <w:rsid w:val="004E1FCE"/>
    <w:rsid w:val="004E3133"/>
    <w:rsid w:val="004E3B3E"/>
    <w:rsid w:val="004E3D17"/>
    <w:rsid w:val="004E52EC"/>
    <w:rsid w:val="004E561E"/>
    <w:rsid w:val="004E6CA9"/>
    <w:rsid w:val="004F4FCA"/>
    <w:rsid w:val="00501AE9"/>
    <w:rsid w:val="005033E0"/>
    <w:rsid w:val="00506092"/>
    <w:rsid w:val="005061E4"/>
    <w:rsid w:val="00506F3A"/>
    <w:rsid w:val="00507650"/>
    <w:rsid w:val="005076AA"/>
    <w:rsid w:val="00512FF4"/>
    <w:rsid w:val="005135A9"/>
    <w:rsid w:val="00513870"/>
    <w:rsid w:val="00515811"/>
    <w:rsid w:val="00516871"/>
    <w:rsid w:val="0051736D"/>
    <w:rsid w:val="00517C9E"/>
    <w:rsid w:val="00517DC9"/>
    <w:rsid w:val="00521EF8"/>
    <w:rsid w:val="00522FC2"/>
    <w:rsid w:val="0052597A"/>
    <w:rsid w:val="00527EBF"/>
    <w:rsid w:val="00530A1F"/>
    <w:rsid w:val="0053618B"/>
    <w:rsid w:val="00537289"/>
    <w:rsid w:val="00540BFC"/>
    <w:rsid w:val="00542BC3"/>
    <w:rsid w:val="00543164"/>
    <w:rsid w:val="00545473"/>
    <w:rsid w:val="00545C66"/>
    <w:rsid w:val="00547545"/>
    <w:rsid w:val="005479F0"/>
    <w:rsid w:val="00551F60"/>
    <w:rsid w:val="005531FB"/>
    <w:rsid w:val="0055325A"/>
    <w:rsid w:val="005538F6"/>
    <w:rsid w:val="00555326"/>
    <w:rsid w:val="00557C9D"/>
    <w:rsid w:val="00560FD1"/>
    <w:rsid w:val="00566AF1"/>
    <w:rsid w:val="0057148F"/>
    <w:rsid w:val="005720C5"/>
    <w:rsid w:val="0057237E"/>
    <w:rsid w:val="00572504"/>
    <w:rsid w:val="00573C86"/>
    <w:rsid w:val="005745A0"/>
    <w:rsid w:val="00574EB1"/>
    <w:rsid w:val="00575259"/>
    <w:rsid w:val="00575417"/>
    <w:rsid w:val="005759AC"/>
    <w:rsid w:val="005805F6"/>
    <w:rsid w:val="00580D1A"/>
    <w:rsid w:val="0058149B"/>
    <w:rsid w:val="00581EAB"/>
    <w:rsid w:val="005826EA"/>
    <w:rsid w:val="00582D94"/>
    <w:rsid w:val="00583599"/>
    <w:rsid w:val="00584A3D"/>
    <w:rsid w:val="00585D41"/>
    <w:rsid w:val="005866EC"/>
    <w:rsid w:val="00586AEB"/>
    <w:rsid w:val="00586F02"/>
    <w:rsid w:val="00592550"/>
    <w:rsid w:val="00593A79"/>
    <w:rsid w:val="005947AE"/>
    <w:rsid w:val="00594D77"/>
    <w:rsid w:val="00595324"/>
    <w:rsid w:val="00596F32"/>
    <w:rsid w:val="00596F66"/>
    <w:rsid w:val="005A0573"/>
    <w:rsid w:val="005A1C59"/>
    <w:rsid w:val="005A1EB7"/>
    <w:rsid w:val="005A625B"/>
    <w:rsid w:val="005A6573"/>
    <w:rsid w:val="005B1A45"/>
    <w:rsid w:val="005B2584"/>
    <w:rsid w:val="005B2A9B"/>
    <w:rsid w:val="005B342E"/>
    <w:rsid w:val="005B38D2"/>
    <w:rsid w:val="005B4636"/>
    <w:rsid w:val="005B763B"/>
    <w:rsid w:val="005B7A6A"/>
    <w:rsid w:val="005C1483"/>
    <w:rsid w:val="005C321D"/>
    <w:rsid w:val="005C3223"/>
    <w:rsid w:val="005C3F20"/>
    <w:rsid w:val="005C55B0"/>
    <w:rsid w:val="005C6223"/>
    <w:rsid w:val="005C74B4"/>
    <w:rsid w:val="005D0B58"/>
    <w:rsid w:val="005D0CBE"/>
    <w:rsid w:val="005D2E9F"/>
    <w:rsid w:val="005D3035"/>
    <w:rsid w:val="005E0ABE"/>
    <w:rsid w:val="005E1AA3"/>
    <w:rsid w:val="005E214A"/>
    <w:rsid w:val="005E4112"/>
    <w:rsid w:val="005E6A06"/>
    <w:rsid w:val="005E7E00"/>
    <w:rsid w:val="005F1631"/>
    <w:rsid w:val="005F18E8"/>
    <w:rsid w:val="005F526C"/>
    <w:rsid w:val="005F5D71"/>
    <w:rsid w:val="005F6856"/>
    <w:rsid w:val="005F7A71"/>
    <w:rsid w:val="00601948"/>
    <w:rsid w:val="00601B3D"/>
    <w:rsid w:val="006061C7"/>
    <w:rsid w:val="00610ED9"/>
    <w:rsid w:val="006136CC"/>
    <w:rsid w:val="0061408C"/>
    <w:rsid w:val="0061537B"/>
    <w:rsid w:val="00616017"/>
    <w:rsid w:val="0061700B"/>
    <w:rsid w:val="00617FBE"/>
    <w:rsid w:val="00620FFB"/>
    <w:rsid w:val="006210F9"/>
    <w:rsid w:val="006220AC"/>
    <w:rsid w:val="006226D3"/>
    <w:rsid w:val="00623748"/>
    <w:rsid w:val="00624F67"/>
    <w:rsid w:val="00626E0F"/>
    <w:rsid w:val="006272DC"/>
    <w:rsid w:val="00627440"/>
    <w:rsid w:val="00627BE6"/>
    <w:rsid w:val="00627E50"/>
    <w:rsid w:val="00630D40"/>
    <w:rsid w:val="006310A4"/>
    <w:rsid w:val="00631B12"/>
    <w:rsid w:val="00634D7D"/>
    <w:rsid w:val="00634E6D"/>
    <w:rsid w:val="00635738"/>
    <w:rsid w:val="00642CBB"/>
    <w:rsid w:val="0064366F"/>
    <w:rsid w:val="006438DC"/>
    <w:rsid w:val="00644FB5"/>
    <w:rsid w:val="00645B5E"/>
    <w:rsid w:val="00645F62"/>
    <w:rsid w:val="00646613"/>
    <w:rsid w:val="006479E9"/>
    <w:rsid w:val="00647B90"/>
    <w:rsid w:val="00650875"/>
    <w:rsid w:val="006515DF"/>
    <w:rsid w:val="00655615"/>
    <w:rsid w:val="00655FA5"/>
    <w:rsid w:val="0065602B"/>
    <w:rsid w:val="00656436"/>
    <w:rsid w:val="00661A78"/>
    <w:rsid w:val="00663007"/>
    <w:rsid w:val="0066338B"/>
    <w:rsid w:val="006636FF"/>
    <w:rsid w:val="00664E3A"/>
    <w:rsid w:val="00665089"/>
    <w:rsid w:val="00666899"/>
    <w:rsid w:val="00670B64"/>
    <w:rsid w:val="00676106"/>
    <w:rsid w:val="006805FF"/>
    <w:rsid w:val="00680A6B"/>
    <w:rsid w:val="00681390"/>
    <w:rsid w:val="00682917"/>
    <w:rsid w:val="00683921"/>
    <w:rsid w:val="00683B60"/>
    <w:rsid w:val="00685CB4"/>
    <w:rsid w:val="00686871"/>
    <w:rsid w:val="00686D9A"/>
    <w:rsid w:val="00694673"/>
    <w:rsid w:val="006953A3"/>
    <w:rsid w:val="00697609"/>
    <w:rsid w:val="006A1DFF"/>
    <w:rsid w:val="006A2C2A"/>
    <w:rsid w:val="006A3055"/>
    <w:rsid w:val="006A35EA"/>
    <w:rsid w:val="006A6B03"/>
    <w:rsid w:val="006B4574"/>
    <w:rsid w:val="006B63DA"/>
    <w:rsid w:val="006B6EC5"/>
    <w:rsid w:val="006C01A4"/>
    <w:rsid w:val="006C0353"/>
    <w:rsid w:val="006C0626"/>
    <w:rsid w:val="006C3AA2"/>
    <w:rsid w:val="006C42AD"/>
    <w:rsid w:val="006C5FE1"/>
    <w:rsid w:val="006C63B1"/>
    <w:rsid w:val="006C71E5"/>
    <w:rsid w:val="006C7866"/>
    <w:rsid w:val="006D0944"/>
    <w:rsid w:val="006D0BE7"/>
    <w:rsid w:val="006D0E54"/>
    <w:rsid w:val="006D1127"/>
    <w:rsid w:val="006D2025"/>
    <w:rsid w:val="006D3B46"/>
    <w:rsid w:val="006D5348"/>
    <w:rsid w:val="006D6085"/>
    <w:rsid w:val="006E0BF9"/>
    <w:rsid w:val="006E2056"/>
    <w:rsid w:val="006E33C6"/>
    <w:rsid w:val="006E587A"/>
    <w:rsid w:val="006E593B"/>
    <w:rsid w:val="006E635D"/>
    <w:rsid w:val="006E728B"/>
    <w:rsid w:val="006E7565"/>
    <w:rsid w:val="006F179C"/>
    <w:rsid w:val="006F3BA6"/>
    <w:rsid w:val="006F575C"/>
    <w:rsid w:val="006F6F78"/>
    <w:rsid w:val="006F780F"/>
    <w:rsid w:val="006F7F43"/>
    <w:rsid w:val="007014AA"/>
    <w:rsid w:val="0070595E"/>
    <w:rsid w:val="00705E09"/>
    <w:rsid w:val="0070779F"/>
    <w:rsid w:val="0071305D"/>
    <w:rsid w:val="0071366A"/>
    <w:rsid w:val="0071446C"/>
    <w:rsid w:val="0071591F"/>
    <w:rsid w:val="00715954"/>
    <w:rsid w:val="007162C2"/>
    <w:rsid w:val="0072048B"/>
    <w:rsid w:val="00723493"/>
    <w:rsid w:val="00723BEF"/>
    <w:rsid w:val="007243B4"/>
    <w:rsid w:val="00726236"/>
    <w:rsid w:val="00726674"/>
    <w:rsid w:val="00726E35"/>
    <w:rsid w:val="00726F5B"/>
    <w:rsid w:val="0073101B"/>
    <w:rsid w:val="00732577"/>
    <w:rsid w:val="00734880"/>
    <w:rsid w:val="00735CC5"/>
    <w:rsid w:val="0073740E"/>
    <w:rsid w:val="00737ACE"/>
    <w:rsid w:val="00737E43"/>
    <w:rsid w:val="0074007A"/>
    <w:rsid w:val="0074062E"/>
    <w:rsid w:val="0074117C"/>
    <w:rsid w:val="007437DB"/>
    <w:rsid w:val="00747EAC"/>
    <w:rsid w:val="00750124"/>
    <w:rsid w:val="00752BC2"/>
    <w:rsid w:val="00754CC0"/>
    <w:rsid w:val="00755E63"/>
    <w:rsid w:val="00757993"/>
    <w:rsid w:val="00760167"/>
    <w:rsid w:val="00760385"/>
    <w:rsid w:val="00760543"/>
    <w:rsid w:val="00760556"/>
    <w:rsid w:val="00761CA1"/>
    <w:rsid w:val="0076347E"/>
    <w:rsid w:val="00765D09"/>
    <w:rsid w:val="00767D59"/>
    <w:rsid w:val="00767EA5"/>
    <w:rsid w:val="0077049D"/>
    <w:rsid w:val="00771DD6"/>
    <w:rsid w:val="00772179"/>
    <w:rsid w:val="00772B72"/>
    <w:rsid w:val="00772C40"/>
    <w:rsid w:val="00774600"/>
    <w:rsid w:val="00774C7C"/>
    <w:rsid w:val="007750A4"/>
    <w:rsid w:val="00776287"/>
    <w:rsid w:val="00776D1D"/>
    <w:rsid w:val="0078096E"/>
    <w:rsid w:val="00781619"/>
    <w:rsid w:val="00786EB8"/>
    <w:rsid w:val="00790760"/>
    <w:rsid w:val="00790B66"/>
    <w:rsid w:val="00795014"/>
    <w:rsid w:val="0079778D"/>
    <w:rsid w:val="007A0282"/>
    <w:rsid w:val="007A03A1"/>
    <w:rsid w:val="007A112D"/>
    <w:rsid w:val="007A2120"/>
    <w:rsid w:val="007A2151"/>
    <w:rsid w:val="007A28C8"/>
    <w:rsid w:val="007A32E9"/>
    <w:rsid w:val="007A5170"/>
    <w:rsid w:val="007A5EE8"/>
    <w:rsid w:val="007A66B6"/>
    <w:rsid w:val="007B02E2"/>
    <w:rsid w:val="007B0A18"/>
    <w:rsid w:val="007B3EA3"/>
    <w:rsid w:val="007B49CA"/>
    <w:rsid w:val="007B4AA4"/>
    <w:rsid w:val="007B5D35"/>
    <w:rsid w:val="007B6E2D"/>
    <w:rsid w:val="007B6EFC"/>
    <w:rsid w:val="007C04BF"/>
    <w:rsid w:val="007C0B0D"/>
    <w:rsid w:val="007C3285"/>
    <w:rsid w:val="007C42A8"/>
    <w:rsid w:val="007C4837"/>
    <w:rsid w:val="007C637B"/>
    <w:rsid w:val="007C77D7"/>
    <w:rsid w:val="007C7A08"/>
    <w:rsid w:val="007D3B7B"/>
    <w:rsid w:val="007D4E00"/>
    <w:rsid w:val="007D72BF"/>
    <w:rsid w:val="007E00DF"/>
    <w:rsid w:val="007E0677"/>
    <w:rsid w:val="007E10A0"/>
    <w:rsid w:val="007E1D38"/>
    <w:rsid w:val="007E2358"/>
    <w:rsid w:val="007E23F0"/>
    <w:rsid w:val="007E37E6"/>
    <w:rsid w:val="007E3967"/>
    <w:rsid w:val="007E4F6E"/>
    <w:rsid w:val="007E5FA5"/>
    <w:rsid w:val="007E6370"/>
    <w:rsid w:val="007E7418"/>
    <w:rsid w:val="007F3C7C"/>
    <w:rsid w:val="007F43AD"/>
    <w:rsid w:val="007F67B3"/>
    <w:rsid w:val="007F77F6"/>
    <w:rsid w:val="00800529"/>
    <w:rsid w:val="0080277C"/>
    <w:rsid w:val="008049C8"/>
    <w:rsid w:val="00806524"/>
    <w:rsid w:val="00806826"/>
    <w:rsid w:val="00806CE3"/>
    <w:rsid w:val="00807952"/>
    <w:rsid w:val="0081043E"/>
    <w:rsid w:val="0081327E"/>
    <w:rsid w:val="00814178"/>
    <w:rsid w:val="0081441C"/>
    <w:rsid w:val="00815B8E"/>
    <w:rsid w:val="0082397F"/>
    <w:rsid w:val="00823A2F"/>
    <w:rsid w:val="00824B15"/>
    <w:rsid w:val="00824E1C"/>
    <w:rsid w:val="008259C4"/>
    <w:rsid w:val="00826364"/>
    <w:rsid w:val="008264C7"/>
    <w:rsid w:val="008276C8"/>
    <w:rsid w:val="0083082B"/>
    <w:rsid w:val="00831066"/>
    <w:rsid w:val="0083370D"/>
    <w:rsid w:val="00833CDA"/>
    <w:rsid w:val="0083560D"/>
    <w:rsid w:val="00836AF3"/>
    <w:rsid w:val="00837120"/>
    <w:rsid w:val="0084090D"/>
    <w:rsid w:val="00841A6A"/>
    <w:rsid w:val="00841DD8"/>
    <w:rsid w:val="0084227C"/>
    <w:rsid w:val="00846235"/>
    <w:rsid w:val="0084667D"/>
    <w:rsid w:val="00851AB9"/>
    <w:rsid w:val="00855B5C"/>
    <w:rsid w:val="008563AC"/>
    <w:rsid w:val="00860467"/>
    <w:rsid w:val="008606BE"/>
    <w:rsid w:val="00860764"/>
    <w:rsid w:val="00862912"/>
    <w:rsid w:val="00862AA0"/>
    <w:rsid w:val="008637CA"/>
    <w:rsid w:val="00863E3E"/>
    <w:rsid w:val="00864ADC"/>
    <w:rsid w:val="008668C6"/>
    <w:rsid w:val="00866EB2"/>
    <w:rsid w:val="00866F87"/>
    <w:rsid w:val="00870780"/>
    <w:rsid w:val="008708B7"/>
    <w:rsid w:val="00870A4E"/>
    <w:rsid w:val="00870DCD"/>
    <w:rsid w:val="00871EB2"/>
    <w:rsid w:val="00872887"/>
    <w:rsid w:val="0087336B"/>
    <w:rsid w:val="0087409F"/>
    <w:rsid w:val="0087493E"/>
    <w:rsid w:val="00874D1B"/>
    <w:rsid w:val="00875569"/>
    <w:rsid w:val="008758AE"/>
    <w:rsid w:val="00875AC7"/>
    <w:rsid w:val="00877284"/>
    <w:rsid w:val="00877447"/>
    <w:rsid w:val="008779CF"/>
    <w:rsid w:val="008826A8"/>
    <w:rsid w:val="0088275A"/>
    <w:rsid w:val="00883680"/>
    <w:rsid w:val="00885798"/>
    <w:rsid w:val="00885884"/>
    <w:rsid w:val="008870AC"/>
    <w:rsid w:val="00887493"/>
    <w:rsid w:val="0089175C"/>
    <w:rsid w:val="00891933"/>
    <w:rsid w:val="00892857"/>
    <w:rsid w:val="00893EB4"/>
    <w:rsid w:val="008A21C6"/>
    <w:rsid w:val="008B0C98"/>
    <w:rsid w:val="008B664B"/>
    <w:rsid w:val="008B6793"/>
    <w:rsid w:val="008B7573"/>
    <w:rsid w:val="008B7718"/>
    <w:rsid w:val="008C0EC7"/>
    <w:rsid w:val="008C302E"/>
    <w:rsid w:val="008C3229"/>
    <w:rsid w:val="008C45C2"/>
    <w:rsid w:val="008C5C03"/>
    <w:rsid w:val="008C69F6"/>
    <w:rsid w:val="008D09AC"/>
    <w:rsid w:val="008D3140"/>
    <w:rsid w:val="008D3DCF"/>
    <w:rsid w:val="008D5BC5"/>
    <w:rsid w:val="008E3476"/>
    <w:rsid w:val="008E41C8"/>
    <w:rsid w:val="008E5309"/>
    <w:rsid w:val="008E58B6"/>
    <w:rsid w:val="008E61C2"/>
    <w:rsid w:val="008E63B5"/>
    <w:rsid w:val="008F0FE7"/>
    <w:rsid w:val="008F1559"/>
    <w:rsid w:val="008F1ABE"/>
    <w:rsid w:val="008F4A17"/>
    <w:rsid w:val="008F50F6"/>
    <w:rsid w:val="008F5624"/>
    <w:rsid w:val="008F62D4"/>
    <w:rsid w:val="00904830"/>
    <w:rsid w:val="00904922"/>
    <w:rsid w:val="00906712"/>
    <w:rsid w:val="0090747B"/>
    <w:rsid w:val="00911C26"/>
    <w:rsid w:val="00911CC7"/>
    <w:rsid w:val="00912A61"/>
    <w:rsid w:val="0091399C"/>
    <w:rsid w:val="009142EB"/>
    <w:rsid w:val="00914BA8"/>
    <w:rsid w:val="00914D7A"/>
    <w:rsid w:val="00916E57"/>
    <w:rsid w:val="00917750"/>
    <w:rsid w:val="00917EA4"/>
    <w:rsid w:val="00922338"/>
    <w:rsid w:val="00924365"/>
    <w:rsid w:val="009244B0"/>
    <w:rsid w:val="0092655D"/>
    <w:rsid w:val="00927593"/>
    <w:rsid w:val="00927F6C"/>
    <w:rsid w:val="00931528"/>
    <w:rsid w:val="009344E9"/>
    <w:rsid w:val="009358C7"/>
    <w:rsid w:val="00935E43"/>
    <w:rsid w:val="009378B6"/>
    <w:rsid w:val="00940661"/>
    <w:rsid w:val="00941543"/>
    <w:rsid w:val="009424D4"/>
    <w:rsid w:val="00947DB8"/>
    <w:rsid w:val="009519D4"/>
    <w:rsid w:val="00952FA3"/>
    <w:rsid w:val="00955547"/>
    <w:rsid w:val="009564A2"/>
    <w:rsid w:val="0095753E"/>
    <w:rsid w:val="00960808"/>
    <w:rsid w:val="00960AF5"/>
    <w:rsid w:val="00961F18"/>
    <w:rsid w:val="009627A3"/>
    <w:rsid w:val="00963179"/>
    <w:rsid w:val="009632AC"/>
    <w:rsid w:val="009657E2"/>
    <w:rsid w:val="009661A0"/>
    <w:rsid w:val="0096795A"/>
    <w:rsid w:val="00967B15"/>
    <w:rsid w:val="00971857"/>
    <w:rsid w:val="00971DB0"/>
    <w:rsid w:val="009735F3"/>
    <w:rsid w:val="009741DB"/>
    <w:rsid w:val="00974C5C"/>
    <w:rsid w:val="00975B1A"/>
    <w:rsid w:val="00975D86"/>
    <w:rsid w:val="009761EF"/>
    <w:rsid w:val="00981F05"/>
    <w:rsid w:val="00983B94"/>
    <w:rsid w:val="00986427"/>
    <w:rsid w:val="0098759A"/>
    <w:rsid w:val="00987C0F"/>
    <w:rsid w:val="009900B1"/>
    <w:rsid w:val="00990EBF"/>
    <w:rsid w:val="00991294"/>
    <w:rsid w:val="009935A7"/>
    <w:rsid w:val="00994A27"/>
    <w:rsid w:val="009951A3"/>
    <w:rsid w:val="00995FE0"/>
    <w:rsid w:val="009A023D"/>
    <w:rsid w:val="009A0800"/>
    <w:rsid w:val="009A0AEF"/>
    <w:rsid w:val="009A180A"/>
    <w:rsid w:val="009A3546"/>
    <w:rsid w:val="009A3957"/>
    <w:rsid w:val="009A4211"/>
    <w:rsid w:val="009A559C"/>
    <w:rsid w:val="009A601C"/>
    <w:rsid w:val="009A696A"/>
    <w:rsid w:val="009B054A"/>
    <w:rsid w:val="009B0B9F"/>
    <w:rsid w:val="009B3989"/>
    <w:rsid w:val="009B43CE"/>
    <w:rsid w:val="009B4565"/>
    <w:rsid w:val="009C0165"/>
    <w:rsid w:val="009C0498"/>
    <w:rsid w:val="009C1E89"/>
    <w:rsid w:val="009C4673"/>
    <w:rsid w:val="009C4D59"/>
    <w:rsid w:val="009C4D6B"/>
    <w:rsid w:val="009C5D43"/>
    <w:rsid w:val="009D0CDB"/>
    <w:rsid w:val="009D32C4"/>
    <w:rsid w:val="009D5C64"/>
    <w:rsid w:val="009D6B67"/>
    <w:rsid w:val="009D6BFF"/>
    <w:rsid w:val="009D7547"/>
    <w:rsid w:val="009D7E63"/>
    <w:rsid w:val="009D7EDE"/>
    <w:rsid w:val="009E240F"/>
    <w:rsid w:val="009E33CB"/>
    <w:rsid w:val="009E6002"/>
    <w:rsid w:val="009E77BF"/>
    <w:rsid w:val="009E794E"/>
    <w:rsid w:val="009E7964"/>
    <w:rsid w:val="009F096F"/>
    <w:rsid w:val="009F15FA"/>
    <w:rsid w:val="009F1B1D"/>
    <w:rsid w:val="009F39E5"/>
    <w:rsid w:val="009F762B"/>
    <w:rsid w:val="009F7AE2"/>
    <w:rsid w:val="00A004F1"/>
    <w:rsid w:val="00A0083E"/>
    <w:rsid w:val="00A051E0"/>
    <w:rsid w:val="00A10D05"/>
    <w:rsid w:val="00A1264E"/>
    <w:rsid w:val="00A12A78"/>
    <w:rsid w:val="00A14FB1"/>
    <w:rsid w:val="00A16843"/>
    <w:rsid w:val="00A16AF4"/>
    <w:rsid w:val="00A16FAC"/>
    <w:rsid w:val="00A17773"/>
    <w:rsid w:val="00A17BA3"/>
    <w:rsid w:val="00A200E9"/>
    <w:rsid w:val="00A211CF"/>
    <w:rsid w:val="00A214D0"/>
    <w:rsid w:val="00A2252C"/>
    <w:rsid w:val="00A23A06"/>
    <w:rsid w:val="00A258DF"/>
    <w:rsid w:val="00A26B7D"/>
    <w:rsid w:val="00A26F7B"/>
    <w:rsid w:val="00A30B36"/>
    <w:rsid w:val="00A312AB"/>
    <w:rsid w:val="00A316CE"/>
    <w:rsid w:val="00A326F9"/>
    <w:rsid w:val="00A32E38"/>
    <w:rsid w:val="00A34070"/>
    <w:rsid w:val="00A357CA"/>
    <w:rsid w:val="00A37BDD"/>
    <w:rsid w:val="00A400B3"/>
    <w:rsid w:val="00A42761"/>
    <w:rsid w:val="00A4372C"/>
    <w:rsid w:val="00A463C8"/>
    <w:rsid w:val="00A46DBF"/>
    <w:rsid w:val="00A47897"/>
    <w:rsid w:val="00A47F25"/>
    <w:rsid w:val="00A50C3D"/>
    <w:rsid w:val="00A51E58"/>
    <w:rsid w:val="00A5333C"/>
    <w:rsid w:val="00A55D11"/>
    <w:rsid w:val="00A565D1"/>
    <w:rsid w:val="00A5665A"/>
    <w:rsid w:val="00A5704C"/>
    <w:rsid w:val="00A6018E"/>
    <w:rsid w:val="00A628D3"/>
    <w:rsid w:val="00A6368E"/>
    <w:rsid w:val="00A641D9"/>
    <w:rsid w:val="00A643E4"/>
    <w:rsid w:val="00A64AE1"/>
    <w:rsid w:val="00A64FAA"/>
    <w:rsid w:val="00A64FC2"/>
    <w:rsid w:val="00A6574D"/>
    <w:rsid w:val="00A67700"/>
    <w:rsid w:val="00A67CBB"/>
    <w:rsid w:val="00A7092E"/>
    <w:rsid w:val="00A70952"/>
    <w:rsid w:val="00A71299"/>
    <w:rsid w:val="00A72686"/>
    <w:rsid w:val="00A72EE9"/>
    <w:rsid w:val="00A732DA"/>
    <w:rsid w:val="00A73D04"/>
    <w:rsid w:val="00A73E98"/>
    <w:rsid w:val="00A75578"/>
    <w:rsid w:val="00A7579B"/>
    <w:rsid w:val="00A80081"/>
    <w:rsid w:val="00A80ECD"/>
    <w:rsid w:val="00A81295"/>
    <w:rsid w:val="00A83FAF"/>
    <w:rsid w:val="00A852B1"/>
    <w:rsid w:val="00A87B1D"/>
    <w:rsid w:val="00A9037F"/>
    <w:rsid w:val="00A905C0"/>
    <w:rsid w:val="00A923FD"/>
    <w:rsid w:val="00A92759"/>
    <w:rsid w:val="00A92854"/>
    <w:rsid w:val="00A9378B"/>
    <w:rsid w:val="00A94C73"/>
    <w:rsid w:val="00A94CB5"/>
    <w:rsid w:val="00A966E8"/>
    <w:rsid w:val="00AA0024"/>
    <w:rsid w:val="00AA03F3"/>
    <w:rsid w:val="00AA0B00"/>
    <w:rsid w:val="00AA1F1E"/>
    <w:rsid w:val="00AA22C8"/>
    <w:rsid w:val="00AA384A"/>
    <w:rsid w:val="00AA4B88"/>
    <w:rsid w:val="00AA51BC"/>
    <w:rsid w:val="00AA707E"/>
    <w:rsid w:val="00AA7CA7"/>
    <w:rsid w:val="00AA7F35"/>
    <w:rsid w:val="00AB088C"/>
    <w:rsid w:val="00AB39BC"/>
    <w:rsid w:val="00AB4035"/>
    <w:rsid w:val="00AB47C6"/>
    <w:rsid w:val="00AC0F06"/>
    <w:rsid w:val="00AC0FA4"/>
    <w:rsid w:val="00AC31FC"/>
    <w:rsid w:val="00AC334C"/>
    <w:rsid w:val="00AC4164"/>
    <w:rsid w:val="00AC51DB"/>
    <w:rsid w:val="00AC5D04"/>
    <w:rsid w:val="00AD0120"/>
    <w:rsid w:val="00AD039F"/>
    <w:rsid w:val="00AD09D1"/>
    <w:rsid w:val="00AD0DF1"/>
    <w:rsid w:val="00AD4055"/>
    <w:rsid w:val="00AD597A"/>
    <w:rsid w:val="00AD5BBB"/>
    <w:rsid w:val="00AD7CFF"/>
    <w:rsid w:val="00AE1B53"/>
    <w:rsid w:val="00AE2C0E"/>
    <w:rsid w:val="00AE2D7A"/>
    <w:rsid w:val="00AE2FB9"/>
    <w:rsid w:val="00AE38EC"/>
    <w:rsid w:val="00AE4EAB"/>
    <w:rsid w:val="00AE53B2"/>
    <w:rsid w:val="00AE5765"/>
    <w:rsid w:val="00AE5A2F"/>
    <w:rsid w:val="00AE6F57"/>
    <w:rsid w:val="00AE740C"/>
    <w:rsid w:val="00AE7DE6"/>
    <w:rsid w:val="00AF52FC"/>
    <w:rsid w:val="00AF62BC"/>
    <w:rsid w:val="00AF6C3B"/>
    <w:rsid w:val="00AF7CF5"/>
    <w:rsid w:val="00B0057D"/>
    <w:rsid w:val="00B030A4"/>
    <w:rsid w:val="00B05164"/>
    <w:rsid w:val="00B064E2"/>
    <w:rsid w:val="00B0690D"/>
    <w:rsid w:val="00B1150E"/>
    <w:rsid w:val="00B1165D"/>
    <w:rsid w:val="00B117C9"/>
    <w:rsid w:val="00B11939"/>
    <w:rsid w:val="00B134AB"/>
    <w:rsid w:val="00B143D4"/>
    <w:rsid w:val="00B161FA"/>
    <w:rsid w:val="00B17503"/>
    <w:rsid w:val="00B1772D"/>
    <w:rsid w:val="00B20043"/>
    <w:rsid w:val="00B207DF"/>
    <w:rsid w:val="00B20BA9"/>
    <w:rsid w:val="00B21CD0"/>
    <w:rsid w:val="00B231B7"/>
    <w:rsid w:val="00B2420E"/>
    <w:rsid w:val="00B2477C"/>
    <w:rsid w:val="00B249EA"/>
    <w:rsid w:val="00B26D11"/>
    <w:rsid w:val="00B325EE"/>
    <w:rsid w:val="00B32C9D"/>
    <w:rsid w:val="00B33D2D"/>
    <w:rsid w:val="00B3540E"/>
    <w:rsid w:val="00B36275"/>
    <w:rsid w:val="00B40073"/>
    <w:rsid w:val="00B40904"/>
    <w:rsid w:val="00B42173"/>
    <w:rsid w:val="00B423E2"/>
    <w:rsid w:val="00B43A24"/>
    <w:rsid w:val="00B43CDE"/>
    <w:rsid w:val="00B44EA3"/>
    <w:rsid w:val="00B50891"/>
    <w:rsid w:val="00B51A34"/>
    <w:rsid w:val="00B51BB3"/>
    <w:rsid w:val="00B5396D"/>
    <w:rsid w:val="00B54B9F"/>
    <w:rsid w:val="00B55117"/>
    <w:rsid w:val="00B5701B"/>
    <w:rsid w:val="00B5743D"/>
    <w:rsid w:val="00B5761A"/>
    <w:rsid w:val="00B57935"/>
    <w:rsid w:val="00B57AFB"/>
    <w:rsid w:val="00B57DBF"/>
    <w:rsid w:val="00B601D8"/>
    <w:rsid w:val="00B60BFA"/>
    <w:rsid w:val="00B6211A"/>
    <w:rsid w:val="00B62C26"/>
    <w:rsid w:val="00B661B2"/>
    <w:rsid w:val="00B663EB"/>
    <w:rsid w:val="00B66483"/>
    <w:rsid w:val="00B67DD4"/>
    <w:rsid w:val="00B70EE0"/>
    <w:rsid w:val="00B71CC9"/>
    <w:rsid w:val="00B7203D"/>
    <w:rsid w:val="00B72A05"/>
    <w:rsid w:val="00B72A55"/>
    <w:rsid w:val="00B73657"/>
    <w:rsid w:val="00B73807"/>
    <w:rsid w:val="00B74DAE"/>
    <w:rsid w:val="00B75462"/>
    <w:rsid w:val="00B761FA"/>
    <w:rsid w:val="00B76206"/>
    <w:rsid w:val="00B764C6"/>
    <w:rsid w:val="00B77A95"/>
    <w:rsid w:val="00B81260"/>
    <w:rsid w:val="00B8126C"/>
    <w:rsid w:val="00B81838"/>
    <w:rsid w:val="00B83D8F"/>
    <w:rsid w:val="00B8488D"/>
    <w:rsid w:val="00B858D6"/>
    <w:rsid w:val="00B879A2"/>
    <w:rsid w:val="00B9083C"/>
    <w:rsid w:val="00B911E2"/>
    <w:rsid w:val="00B9218F"/>
    <w:rsid w:val="00B94999"/>
    <w:rsid w:val="00B96970"/>
    <w:rsid w:val="00BA0C15"/>
    <w:rsid w:val="00BA184A"/>
    <w:rsid w:val="00BA2718"/>
    <w:rsid w:val="00BA2D53"/>
    <w:rsid w:val="00BA3756"/>
    <w:rsid w:val="00BB0F46"/>
    <w:rsid w:val="00BB120D"/>
    <w:rsid w:val="00BB1E2D"/>
    <w:rsid w:val="00BB2D23"/>
    <w:rsid w:val="00BB3069"/>
    <w:rsid w:val="00BB43AA"/>
    <w:rsid w:val="00BB5504"/>
    <w:rsid w:val="00BB55D4"/>
    <w:rsid w:val="00BB567C"/>
    <w:rsid w:val="00BB6B13"/>
    <w:rsid w:val="00BB75FD"/>
    <w:rsid w:val="00BB7904"/>
    <w:rsid w:val="00BC01F2"/>
    <w:rsid w:val="00BC0B30"/>
    <w:rsid w:val="00BC1EFA"/>
    <w:rsid w:val="00BC1F59"/>
    <w:rsid w:val="00BC5027"/>
    <w:rsid w:val="00BC5822"/>
    <w:rsid w:val="00BC5888"/>
    <w:rsid w:val="00BC6753"/>
    <w:rsid w:val="00BC759F"/>
    <w:rsid w:val="00BC76F3"/>
    <w:rsid w:val="00BC78E8"/>
    <w:rsid w:val="00BC7BA1"/>
    <w:rsid w:val="00BD0458"/>
    <w:rsid w:val="00BD1F9F"/>
    <w:rsid w:val="00BD2613"/>
    <w:rsid w:val="00BD5024"/>
    <w:rsid w:val="00BD50E9"/>
    <w:rsid w:val="00BD65C4"/>
    <w:rsid w:val="00BE2463"/>
    <w:rsid w:val="00BE2BC8"/>
    <w:rsid w:val="00BE4117"/>
    <w:rsid w:val="00BE7DBB"/>
    <w:rsid w:val="00BF761D"/>
    <w:rsid w:val="00BF7828"/>
    <w:rsid w:val="00C01563"/>
    <w:rsid w:val="00C0175D"/>
    <w:rsid w:val="00C03BBF"/>
    <w:rsid w:val="00C05161"/>
    <w:rsid w:val="00C0588F"/>
    <w:rsid w:val="00C05D4D"/>
    <w:rsid w:val="00C070A1"/>
    <w:rsid w:val="00C10EC5"/>
    <w:rsid w:val="00C11C0E"/>
    <w:rsid w:val="00C11E8B"/>
    <w:rsid w:val="00C1351C"/>
    <w:rsid w:val="00C13659"/>
    <w:rsid w:val="00C13FF4"/>
    <w:rsid w:val="00C16FD2"/>
    <w:rsid w:val="00C172B9"/>
    <w:rsid w:val="00C1739C"/>
    <w:rsid w:val="00C20205"/>
    <w:rsid w:val="00C2101F"/>
    <w:rsid w:val="00C211C6"/>
    <w:rsid w:val="00C21451"/>
    <w:rsid w:val="00C21A9E"/>
    <w:rsid w:val="00C22623"/>
    <w:rsid w:val="00C2349E"/>
    <w:rsid w:val="00C24DEE"/>
    <w:rsid w:val="00C2688C"/>
    <w:rsid w:val="00C27641"/>
    <w:rsid w:val="00C301EE"/>
    <w:rsid w:val="00C32C32"/>
    <w:rsid w:val="00C3318B"/>
    <w:rsid w:val="00C340AD"/>
    <w:rsid w:val="00C3485E"/>
    <w:rsid w:val="00C35EAF"/>
    <w:rsid w:val="00C35EDA"/>
    <w:rsid w:val="00C37517"/>
    <w:rsid w:val="00C37CF2"/>
    <w:rsid w:val="00C405BB"/>
    <w:rsid w:val="00C410BA"/>
    <w:rsid w:val="00C449C3"/>
    <w:rsid w:val="00C45B33"/>
    <w:rsid w:val="00C45B7F"/>
    <w:rsid w:val="00C4637C"/>
    <w:rsid w:val="00C4640F"/>
    <w:rsid w:val="00C5176C"/>
    <w:rsid w:val="00C51F4F"/>
    <w:rsid w:val="00C520C2"/>
    <w:rsid w:val="00C52D8B"/>
    <w:rsid w:val="00C53869"/>
    <w:rsid w:val="00C54929"/>
    <w:rsid w:val="00C5549F"/>
    <w:rsid w:val="00C56171"/>
    <w:rsid w:val="00C612C6"/>
    <w:rsid w:val="00C66525"/>
    <w:rsid w:val="00C709E6"/>
    <w:rsid w:val="00C71397"/>
    <w:rsid w:val="00C75C1D"/>
    <w:rsid w:val="00C8256A"/>
    <w:rsid w:val="00C83FBD"/>
    <w:rsid w:val="00C859F9"/>
    <w:rsid w:val="00C85F51"/>
    <w:rsid w:val="00C86743"/>
    <w:rsid w:val="00C902BA"/>
    <w:rsid w:val="00C90CA0"/>
    <w:rsid w:val="00C931E4"/>
    <w:rsid w:val="00C941AE"/>
    <w:rsid w:val="00C945D4"/>
    <w:rsid w:val="00C97098"/>
    <w:rsid w:val="00CA032F"/>
    <w:rsid w:val="00CA1AFA"/>
    <w:rsid w:val="00CA23CE"/>
    <w:rsid w:val="00CA249C"/>
    <w:rsid w:val="00CA3DA0"/>
    <w:rsid w:val="00CA466F"/>
    <w:rsid w:val="00CA68DC"/>
    <w:rsid w:val="00CA6B7E"/>
    <w:rsid w:val="00CA6FDF"/>
    <w:rsid w:val="00CB3583"/>
    <w:rsid w:val="00CB401E"/>
    <w:rsid w:val="00CB5FE8"/>
    <w:rsid w:val="00CB6130"/>
    <w:rsid w:val="00CC3223"/>
    <w:rsid w:val="00CC33F4"/>
    <w:rsid w:val="00CC3798"/>
    <w:rsid w:val="00CC3A49"/>
    <w:rsid w:val="00CC409F"/>
    <w:rsid w:val="00CC4935"/>
    <w:rsid w:val="00CC51F7"/>
    <w:rsid w:val="00CC589F"/>
    <w:rsid w:val="00CC6670"/>
    <w:rsid w:val="00CD0352"/>
    <w:rsid w:val="00CD0D92"/>
    <w:rsid w:val="00CD267A"/>
    <w:rsid w:val="00CD48B4"/>
    <w:rsid w:val="00CD52A9"/>
    <w:rsid w:val="00CD5C0E"/>
    <w:rsid w:val="00CE102C"/>
    <w:rsid w:val="00CE2762"/>
    <w:rsid w:val="00CE2A47"/>
    <w:rsid w:val="00CE3E52"/>
    <w:rsid w:val="00CE6FF2"/>
    <w:rsid w:val="00CE71A9"/>
    <w:rsid w:val="00CF25AA"/>
    <w:rsid w:val="00CF2F01"/>
    <w:rsid w:val="00CF32CE"/>
    <w:rsid w:val="00CF45A8"/>
    <w:rsid w:val="00CF47AC"/>
    <w:rsid w:val="00CF4E98"/>
    <w:rsid w:val="00CF75D4"/>
    <w:rsid w:val="00D012DF"/>
    <w:rsid w:val="00D0263F"/>
    <w:rsid w:val="00D04BB8"/>
    <w:rsid w:val="00D059A4"/>
    <w:rsid w:val="00D07791"/>
    <w:rsid w:val="00D1172B"/>
    <w:rsid w:val="00D12180"/>
    <w:rsid w:val="00D13018"/>
    <w:rsid w:val="00D14207"/>
    <w:rsid w:val="00D14852"/>
    <w:rsid w:val="00D14B21"/>
    <w:rsid w:val="00D16031"/>
    <w:rsid w:val="00D17CFC"/>
    <w:rsid w:val="00D17D53"/>
    <w:rsid w:val="00D2286A"/>
    <w:rsid w:val="00D22FFD"/>
    <w:rsid w:val="00D23AF7"/>
    <w:rsid w:val="00D24312"/>
    <w:rsid w:val="00D25878"/>
    <w:rsid w:val="00D27F3D"/>
    <w:rsid w:val="00D31614"/>
    <w:rsid w:val="00D32D7F"/>
    <w:rsid w:val="00D35E6E"/>
    <w:rsid w:val="00D36A38"/>
    <w:rsid w:val="00D37563"/>
    <w:rsid w:val="00D415F8"/>
    <w:rsid w:val="00D43FAC"/>
    <w:rsid w:val="00D44E24"/>
    <w:rsid w:val="00D44EDC"/>
    <w:rsid w:val="00D45D2A"/>
    <w:rsid w:val="00D45DD0"/>
    <w:rsid w:val="00D506C5"/>
    <w:rsid w:val="00D51B0E"/>
    <w:rsid w:val="00D5272E"/>
    <w:rsid w:val="00D539DF"/>
    <w:rsid w:val="00D5572D"/>
    <w:rsid w:val="00D56821"/>
    <w:rsid w:val="00D60790"/>
    <w:rsid w:val="00D61C2E"/>
    <w:rsid w:val="00D62E28"/>
    <w:rsid w:val="00D63F71"/>
    <w:rsid w:val="00D646EA"/>
    <w:rsid w:val="00D65320"/>
    <w:rsid w:val="00D659F2"/>
    <w:rsid w:val="00D66F17"/>
    <w:rsid w:val="00D703B2"/>
    <w:rsid w:val="00D704F8"/>
    <w:rsid w:val="00D706F1"/>
    <w:rsid w:val="00D73FAA"/>
    <w:rsid w:val="00D74D64"/>
    <w:rsid w:val="00D7564B"/>
    <w:rsid w:val="00D75A8C"/>
    <w:rsid w:val="00D7621B"/>
    <w:rsid w:val="00D7661B"/>
    <w:rsid w:val="00D7698A"/>
    <w:rsid w:val="00D77D86"/>
    <w:rsid w:val="00D823EB"/>
    <w:rsid w:val="00D82FA8"/>
    <w:rsid w:val="00D837DE"/>
    <w:rsid w:val="00D8528E"/>
    <w:rsid w:val="00D90BF8"/>
    <w:rsid w:val="00D926D7"/>
    <w:rsid w:val="00D94A11"/>
    <w:rsid w:val="00D95656"/>
    <w:rsid w:val="00D95C3F"/>
    <w:rsid w:val="00D95D43"/>
    <w:rsid w:val="00DA0115"/>
    <w:rsid w:val="00DA1670"/>
    <w:rsid w:val="00DA241D"/>
    <w:rsid w:val="00DA4A01"/>
    <w:rsid w:val="00DA54A2"/>
    <w:rsid w:val="00DA593D"/>
    <w:rsid w:val="00DA5C39"/>
    <w:rsid w:val="00DA609E"/>
    <w:rsid w:val="00DA687D"/>
    <w:rsid w:val="00DA6B87"/>
    <w:rsid w:val="00DA70BE"/>
    <w:rsid w:val="00DB139D"/>
    <w:rsid w:val="00DB1CF0"/>
    <w:rsid w:val="00DB2537"/>
    <w:rsid w:val="00DB2752"/>
    <w:rsid w:val="00DB304F"/>
    <w:rsid w:val="00DB3F63"/>
    <w:rsid w:val="00DB5126"/>
    <w:rsid w:val="00DB5BA9"/>
    <w:rsid w:val="00DB77FF"/>
    <w:rsid w:val="00DC16D9"/>
    <w:rsid w:val="00DC39CC"/>
    <w:rsid w:val="00DC3A76"/>
    <w:rsid w:val="00DC6C55"/>
    <w:rsid w:val="00DC7A17"/>
    <w:rsid w:val="00DC7BD8"/>
    <w:rsid w:val="00DC7E23"/>
    <w:rsid w:val="00DD2982"/>
    <w:rsid w:val="00DD3154"/>
    <w:rsid w:val="00DD3635"/>
    <w:rsid w:val="00DD5166"/>
    <w:rsid w:val="00DD7511"/>
    <w:rsid w:val="00DE17A2"/>
    <w:rsid w:val="00DE180C"/>
    <w:rsid w:val="00DE1983"/>
    <w:rsid w:val="00DE2249"/>
    <w:rsid w:val="00DE2FFF"/>
    <w:rsid w:val="00DE3A97"/>
    <w:rsid w:val="00DE4DDA"/>
    <w:rsid w:val="00DE54FD"/>
    <w:rsid w:val="00DE5612"/>
    <w:rsid w:val="00DE62A6"/>
    <w:rsid w:val="00DF0850"/>
    <w:rsid w:val="00DF1088"/>
    <w:rsid w:val="00DF1121"/>
    <w:rsid w:val="00DF3975"/>
    <w:rsid w:val="00DF484F"/>
    <w:rsid w:val="00DF7406"/>
    <w:rsid w:val="00DF7C29"/>
    <w:rsid w:val="00E0267D"/>
    <w:rsid w:val="00E02B68"/>
    <w:rsid w:val="00E03473"/>
    <w:rsid w:val="00E0397B"/>
    <w:rsid w:val="00E05917"/>
    <w:rsid w:val="00E062CA"/>
    <w:rsid w:val="00E0718F"/>
    <w:rsid w:val="00E1194E"/>
    <w:rsid w:val="00E12F32"/>
    <w:rsid w:val="00E139BF"/>
    <w:rsid w:val="00E13C3A"/>
    <w:rsid w:val="00E14B8A"/>
    <w:rsid w:val="00E219F1"/>
    <w:rsid w:val="00E21B6F"/>
    <w:rsid w:val="00E2432A"/>
    <w:rsid w:val="00E2478F"/>
    <w:rsid w:val="00E3008C"/>
    <w:rsid w:val="00E30BD0"/>
    <w:rsid w:val="00E32C05"/>
    <w:rsid w:val="00E32F59"/>
    <w:rsid w:val="00E3672A"/>
    <w:rsid w:val="00E3747D"/>
    <w:rsid w:val="00E376FA"/>
    <w:rsid w:val="00E42203"/>
    <w:rsid w:val="00E432BC"/>
    <w:rsid w:val="00E4400A"/>
    <w:rsid w:val="00E448C9"/>
    <w:rsid w:val="00E4598C"/>
    <w:rsid w:val="00E5012F"/>
    <w:rsid w:val="00E5030C"/>
    <w:rsid w:val="00E51451"/>
    <w:rsid w:val="00E51D41"/>
    <w:rsid w:val="00E52272"/>
    <w:rsid w:val="00E54B17"/>
    <w:rsid w:val="00E54BD3"/>
    <w:rsid w:val="00E54C13"/>
    <w:rsid w:val="00E60735"/>
    <w:rsid w:val="00E6134A"/>
    <w:rsid w:val="00E62337"/>
    <w:rsid w:val="00E62F62"/>
    <w:rsid w:val="00E6612A"/>
    <w:rsid w:val="00E665D2"/>
    <w:rsid w:val="00E7015F"/>
    <w:rsid w:val="00E7061C"/>
    <w:rsid w:val="00E7102A"/>
    <w:rsid w:val="00E716E8"/>
    <w:rsid w:val="00E71DE9"/>
    <w:rsid w:val="00E72F3F"/>
    <w:rsid w:val="00E73EDA"/>
    <w:rsid w:val="00E75FF0"/>
    <w:rsid w:val="00E773AA"/>
    <w:rsid w:val="00E77636"/>
    <w:rsid w:val="00E80A86"/>
    <w:rsid w:val="00E8260F"/>
    <w:rsid w:val="00E82BBF"/>
    <w:rsid w:val="00E867CA"/>
    <w:rsid w:val="00E876B6"/>
    <w:rsid w:val="00E93FE5"/>
    <w:rsid w:val="00E97EB4"/>
    <w:rsid w:val="00EA1925"/>
    <w:rsid w:val="00EA2EFD"/>
    <w:rsid w:val="00EA345A"/>
    <w:rsid w:val="00EA36A9"/>
    <w:rsid w:val="00EA47AD"/>
    <w:rsid w:val="00EA513C"/>
    <w:rsid w:val="00EA6EDA"/>
    <w:rsid w:val="00EA7CA5"/>
    <w:rsid w:val="00EB2262"/>
    <w:rsid w:val="00EB25B3"/>
    <w:rsid w:val="00EB2CCF"/>
    <w:rsid w:val="00EB2F23"/>
    <w:rsid w:val="00EB3A66"/>
    <w:rsid w:val="00EB48BD"/>
    <w:rsid w:val="00EB5998"/>
    <w:rsid w:val="00EB61C7"/>
    <w:rsid w:val="00EC021D"/>
    <w:rsid w:val="00EC2DC6"/>
    <w:rsid w:val="00EC75D9"/>
    <w:rsid w:val="00ED1009"/>
    <w:rsid w:val="00ED242A"/>
    <w:rsid w:val="00ED36AC"/>
    <w:rsid w:val="00ED4E5F"/>
    <w:rsid w:val="00ED5AE4"/>
    <w:rsid w:val="00ED7C15"/>
    <w:rsid w:val="00EE0F4A"/>
    <w:rsid w:val="00EE1A90"/>
    <w:rsid w:val="00EE1F30"/>
    <w:rsid w:val="00EE240F"/>
    <w:rsid w:val="00EE2BBC"/>
    <w:rsid w:val="00EE4B39"/>
    <w:rsid w:val="00EE4EB0"/>
    <w:rsid w:val="00EE514E"/>
    <w:rsid w:val="00EE5FCC"/>
    <w:rsid w:val="00EE6986"/>
    <w:rsid w:val="00EE6EFA"/>
    <w:rsid w:val="00EF1DC1"/>
    <w:rsid w:val="00EF37AE"/>
    <w:rsid w:val="00EF45D8"/>
    <w:rsid w:val="00EF4B45"/>
    <w:rsid w:val="00EF5CE7"/>
    <w:rsid w:val="00EF60A0"/>
    <w:rsid w:val="00EF7E4C"/>
    <w:rsid w:val="00F01C78"/>
    <w:rsid w:val="00F01F9C"/>
    <w:rsid w:val="00F02BB2"/>
    <w:rsid w:val="00F07955"/>
    <w:rsid w:val="00F102C5"/>
    <w:rsid w:val="00F11B27"/>
    <w:rsid w:val="00F15CC1"/>
    <w:rsid w:val="00F161C5"/>
    <w:rsid w:val="00F16B42"/>
    <w:rsid w:val="00F16B4A"/>
    <w:rsid w:val="00F20899"/>
    <w:rsid w:val="00F23376"/>
    <w:rsid w:val="00F23C79"/>
    <w:rsid w:val="00F24499"/>
    <w:rsid w:val="00F252F2"/>
    <w:rsid w:val="00F25970"/>
    <w:rsid w:val="00F25A74"/>
    <w:rsid w:val="00F265DD"/>
    <w:rsid w:val="00F31924"/>
    <w:rsid w:val="00F33CD2"/>
    <w:rsid w:val="00F33FA2"/>
    <w:rsid w:val="00F376E5"/>
    <w:rsid w:val="00F40618"/>
    <w:rsid w:val="00F42CA9"/>
    <w:rsid w:val="00F42CBA"/>
    <w:rsid w:val="00F45624"/>
    <w:rsid w:val="00F459D2"/>
    <w:rsid w:val="00F46258"/>
    <w:rsid w:val="00F46599"/>
    <w:rsid w:val="00F5096C"/>
    <w:rsid w:val="00F614AB"/>
    <w:rsid w:val="00F61733"/>
    <w:rsid w:val="00F6208F"/>
    <w:rsid w:val="00F654B7"/>
    <w:rsid w:val="00F65952"/>
    <w:rsid w:val="00F66B4E"/>
    <w:rsid w:val="00F7366C"/>
    <w:rsid w:val="00F73741"/>
    <w:rsid w:val="00F74842"/>
    <w:rsid w:val="00F755A5"/>
    <w:rsid w:val="00F76511"/>
    <w:rsid w:val="00F77B69"/>
    <w:rsid w:val="00F77C06"/>
    <w:rsid w:val="00F8154D"/>
    <w:rsid w:val="00F82013"/>
    <w:rsid w:val="00F82479"/>
    <w:rsid w:val="00F83853"/>
    <w:rsid w:val="00F83C10"/>
    <w:rsid w:val="00F857BE"/>
    <w:rsid w:val="00F92872"/>
    <w:rsid w:val="00F928D4"/>
    <w:rsid w:val="00F92E92"/>
    <w:rsid w:val="00F93FE8"/>
    <w:rsid w:val="00F95680"/>
    <w:rsid w:val="00FA0C60"/>
    <w:rsid w:val="00FA1AF0"/>
    <w:rsid w:val="00FA1F37"/>
    <w:rsid w:val="00FA4D4D"/>
    <w:rsid w:val="00FA4D50"/>
    <w:rsid w:val="00FA5EE5"/>
    <w:rsid w:val="00FA69C6"/>
    <w:rsid w:val="00FA716A"/>
    <w:rsid w:val="00FB4A0D"/>
    <w:rsid w:val="00FB4E99"/>
    <w:rsid w:val="00FB5D67"/>
    <w:rsid w:val="00FB727B"/>
    <w:rsid w:val="00FC0DC9"/>
    <w:rsid w:val="00FC11C1"/>
    <w:rsid w:val="00FC2BCB"/>
    <w:rsid w:val="00FC40B2"/>
    <w:rsid w:val="00FC62B8"/>
    <w:rsid w:val="00FC7BD8"/>
    <w:rsid w:val="00FD0FB5"/>
    <w:rsid w:val="00FD2BAF"/>
    <w:rsid w:val="00FD38AC"/>
    <w:rsid w:val="00FD6391"/>
    <w:rsid w:val="00FD6E14"/>
    <w:rsid w:val="00FD70D5"/>
    <w:rsid w:val="00FD7945"/>
    <w:rsid w:val="00FE1CF6"/>
    <w:rsid w:val="00FE25E8"/>
    <w:rsid w:val="00FE2D1B"/>
    <w:rsid w:val="00FE674A"/>
    <w:rsid w:val="00FE6C8E"/>
    <w:rsid w:val="00FE751F"/>
    <w:rsid w:val="00FE762B"/>
    <w:rsid w:val="00FE7D77"/>
    <w:rsid w:val="00FE7DAD"/>
    <w:rsid w:val="00FF0981"/>
    <w:rsid w:val="00FF1043"/>
    <w:rsid w:val="00FF3E5C"/>
    <w:rsid w:val="00FF4130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B9"/>
  </w:style>
  <w:style w:type="paragraph" w:styleId="1">
    <w:name w:val="heading 1"/>
    <w:basedOn w:val="a"/>
    <w:next w:val="a"/>
    <w:link w:val="10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E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08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74842"/>
  </w:style>
  <w:style w:type="paragraph" w:styleId="a5">
    <w:name w:val="footer"/>
    <w:basedOn w:val="a"/>
    <w:link w:val="a6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74842"/>
  </w:style>
  <w:style w:type="paragraph" w:styleId="a7">
    <w:name w:val="Balloon Text"/>
    <w:basedOn w:val="a"/>
    <w:link w:val="a8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a9">
    <w:name w:val="Table Grid"/>
    <w:basedOn w:val="a1"/>
    <w:uiPriority w:val="59"/>
    <w:rsid w:val="00F74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11">
    <w:name w:val="toc 1"/>
    <w:basedOn w:val="a"/>
    <w:next w:val="a"/>
    <w:autoRedefine/>
    <w:uiPriority w:val="39"/>
    <w:unhideWhenUsed/>
    <w:rsid w:val="00BB1E2D"/>
    <w:pPr>
      <w:spacing w:after="100"/>
    </w:pPr>
  </w:style>
  <w:style w:type="character" w:styleId="ab">
    <w:name w:val="Hyperlink"/>
    <w:basedOn w:val="a0"/>
    <w:uiPriority w:val="99"/>
    <w:unhideWhenUsed/>
    <w:rsid w:val="00BB1E2D"/>
    <w:rPr>
      <w:color w:val="0000FF" w:themeColor="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1A3C2B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1A3C2B"/>
    <w:rPr>
      <w:sz w:val="20"/>
      <w:szCs w:val="20"/>
    </w:rPr>
  </w:style>
  <w:style w:type="character" w:styleId="ae">
    <w:name w:val="annotation reference"/>
    <w:basedOn w:val="a0"/>
    <w:uiPriority w:val="99"/>
    <w:unhideWhenUsed/>
    <w:rsid w:val="001A3C2B"/>
    <w:rPr>
      <w:sz w:val="16"/>
      <w:szCs w:val="16"/>
    </w:rPr>
  </w:style>
  <w:style w:type="table" w:customStyle="1" w:styleId="12">
    <w:name w:val="Мрежа в таблица1"/>
    <w:basedOn w:val="a1"/>
    <w:next w:val="a9"/>
    <w:uiPriority w:val="59"/>
    <w:rsid w:val="00AC0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Мрежа в таблица2"/>
    <w:basedOn w:val="a1"/>
    <w:next w:val="a9"/>
    <w:uiPriority w:val="59"/>
    <w:rsid w:val="00AC0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лавие 4 Знак"/>
    <w:basedOn w:val="a0"/>
    <w:link w:val="4"/>
    <w:uiPriority w:val="9"/>
    <w:semiHidden/>
    <w:rsid w:val="009608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лавие 3 Знак"/>
    <w:basedOn w:val="a0"/>
    <w:link w:val="3"/>
    <w:uiPriority w:val="9"/>
    <w:semiHidden/>
    <w:rsid w:val="005E7E0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Normal (Web)"/>
    <w:basedOn w:val="a"/>
    <w:uiPriority w:val="99"/>
    <w:unhideWhenUsed/>
    <w:rsid w:val="00CD267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0">
    <w:name w:val="List Paragraph"/>
    <w:aliases w:val="ПАРАГРАФ,List1,List Paragraph11,List Paragraph111"/>
    <w:basedOn w:val="a"/>
    <w:link w:val="af1"/>
    <w:uiPriority w:val="34"/>
    <w:qFormat/>
    <w:rsid w:val="00D36A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basedOn w:val="a0"/>
    <w:rsid w:val="00E12F32"/>
  </w:style>
  <w:style w:type="character" w:customStyle="1" w:styleId="af1">
    <w:name w:val="Списък на абзаци Знак"/>
    <w:aliases w:val="ПАРАГРАФ Знак,List1 Знак,List Paragraph11 Знак,List Paragraph111 Знак"/>
    <w:link w:val="af0"/>
    <w:uiPriority w:val="99"/>
    <w:qFormat/>
    <w:locked/>
    <w:rsid w:val="00B8126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egaldocreference">
    <w:name w:val="legaldocreference"/>
    <w:basedOn w:val="a0"/>
    <w:rsid w:val="00F02BB2"/>
  </w:style>
  <w:style w:type="character" w:customStyle="1" w:styleId="apple-converted-space">
    <w:name w:val="apple-converted-space"/>
    <w:basedOn w:val="a0"/>
    <w:rsid w:val="00F02BB2"/>
  </w:style>
  <w:style w:type="character" w:customStyle="1" w:styleId="newdocreference">
    <w:name w:val="newdocreference"/>
    <w:basedOn w:val="a0"/>
    <w:rsid w:val="00F02BB2"/>
  </w:style>
  <w:style w:type="paragraph" w:styleId="af2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3"/>
    <w:uiPriority w:val="99"/>
    <w:unhideWhenUsed/>
    <w:rsid w:val="009A395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2"/>
    <w:uiPriority w:val="99"/>
    <w:rsid w:val="009A3957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9A3957"/>
    <w:rPr>
      <w:vertAlign w:val="superscript"/>
    </w:rPr>
  </w:style>
  <w:style w:type="paragraph" w:customStyle="1" w:styleId="13">
    <w:name w:val="Заглавие1"/>
    <w:basedOn w:val="a"/>
    <w:rsid w:val="002B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uttons">
    <w:name w:val="buttons"/>
    <w:basedOn w:val="a"/>
    <w:rsid w:val="002B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a0"/>
    <w:rsid w:val="002B5AC3"/>
  </w:style>
  <w:style w:type="paragraph" w:styleId="af5">
    <w:name w:val="annotation subject"/>
    <w:basedOn w:val="ac"/>
    <w:next w:val="ac"/>
    <w:link w:val="af6"/>
    <w:uiPriority w:val="99"/>
    <w:semiHidden/>
    <w:unhideWhenUsed/>
    <w:rsid w:val="00A400B3"/>
    <w:rPr>
      <w:b/>
      <w:bCs/>
    </w:rPr>
  </w:style>
  <w:style w:type="character" w:customStyle="1" w:styleId="af6">
    <w:name w:val="Предмет на коментар Знак"/>
    <w:basedOn w:val="ad"/>
    <w:link w:val="af5"/>
    <w:uiPriority w:val="99"/>
    <w:semiHidden/>
    <w:rsid w:val="00A400B3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B5701B"/>
    <w:pPr>
      <w:spacing w:after="0" w:line="240" w:lineRule="auto"/>
    </w:pPr>
  </w:style>
  <w:style w:type="paragraph" w:customStyle="1" w:styleId="Default">
    <w:name w:val="Default"/>
    <w:rsid w:val="00095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1">
    <w:name w:val="Мрежа в таблица3"/>
    <w:basedOn w:val="a1"/>
    <w:next w:val="a9"/>
    <w:rsid w:val="00B1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unhideWhenUsed/>
    <w:rsid w:val="00C05161"/>
    <w:pPr>
      <w:spacing w:after="100"/>
      <w:ind w:left="220"/>
    </w:pPr>
  </w:style>
  <w:style w:type="paragraph" w:customStyle="1" w:styleId="CarCar1">
    <w:name w:val="Car Car1"/>
    <w:basedOn w:val="a"/>
    <w:next w:val="af2"/>
    <w:uiPriority w:val="99"/>
    <w:unhideWhenUsed/>
    <w:rsid w:val="005A1EB7"/>
    <w:pPr>
      <w:spacing w:after="0" w:line="240" w:lineRule="auto"/>
    </w:pPr>
    <w:rPr>
      <w:sz w:val="20"/>
      <w:szCs w:val="20"/>
    </w:rPr>
  </w:style>
  <w:style w:type="character" w:customStyle="1" w:styleId="markedcontent">
    <w:name w:val="markedcontent"/>
    <w:basedOn w:val="a0"/>
    <w:rsid w:val="00295CA1"/>
  </w:style>
  <w:style w:type="table" w:customStyle="1" w:styleId="41">
    <w:name w:val="Мрежа в таблица4"/>
    <w:basedOn w:val="a1"/>
    <w:next w:val="a9"/>
    <w:uiPriority w:val="59"/>
    <w:rsid w:val="00DA1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B9"/>
  </w:style>
  <w:style w:type="paragraph" w:styleId="1">
    <w:name w:val="heading 1"/>
    <w:basedOn w:val="a"/>
    <w:next w:val="a"/>
    <w:link w:val="10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E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08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74842"/>
  </w:style>
  <w:style w:type="paragraph" w:styleId="a5">
    <w:name w:val="footer"/>
    <w:basedOn w:val="a"/>
    <w:link w:val="a6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74842"/>
  </w:style>
  <w:style w:type="paragraph" w:styleId="a7">
    <w:name w:val="Balloon Text"/>
    <w:basedOn w:val="a"/>
    <w:link w:val="a8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a9">
    <w:name w:val="Table Grid"/>
    <w:basedOn w:val="a1"/>
    <w:uiPriority w:val="59"/>
    <w:rsid w:val="00F74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11">
    <w:name w:val="toc 1"/>
    <w:basedOn w:val="a"/>
    <w:next w:val="a"/>
    <w:autoRedefine/>
    <w:uiPriority w:val="39"/>
    <w:unhideWhenUsed/>
    <w:rsid w:val="00BB1E2D"/>
    <w:pPr>
      <w:spacing w:after="100"/>
    </w:pPr>
  </w:style>
  <w:style w:type="character" w:styleId="ab">
    <w:name w:val="Hyperlink"/>
    <w:basedOn w:val="a0"/>
    <w:uiPriority w:val="99"/>
    <w:unhideWhenUsed/>
    <w:rsid w:val="00BB1E2D"/>
    <w:rPr>
      <w:color w:val="0000FF" w:themeColor="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1A3C2B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1A3C2B"/>
    <w:rPr>
      <w:sz w:val="20"/>
      <w:szCs w:val="20"/>
    </w:rPr>
  </w:style>
  <w:style w:type="character" w:styleId="ae">
    <w:name w:val="annotation reference"/>
    <w:basedOn w:val="a0"/>
    <w:uiPriority w:val="99"/>
    <w:unhideWhenUsed/>
    <w:rsid w:val="001A3C2B"/>
    <w:rPr>
      <w:sz w:val="16"/>
      <w:szCs w:val="16"/>
    </w:rPr>
  </w:style>
  <w:style w:type="table" w:customStyle="1" w:styleId="12">
    <w:name w:val="Мрежа в таблица1"/>
    <w:basedOn w:val="a1"/>
    <w:next w:val="a9"/>
    <w:uiPriority w:val="59"/>
    <w:rsid w:val="00AC0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Мрежа в таблица2"/>
    <w:basedOn w:val="a1"/>
    <w:next w:val="a9"/>
    <w:uiPriority w:val="59"/>
    <w:rsid w:val="00AC0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лавие 4 Знак"/>
    <w:basedOn w:val="a0"/>
    <w:link w:val="4"/>
    <w:uiPriority w:val="9"/>
    <w:semiHidden/>
    <w:rsid w:val="009608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лавие 3 Знак"/>
    <w:basedOn w:val="a0"/>
    <w:link w:val="3"/>
    <w:uiPriority w:val="9"/>
    <w:semiHidden/>
    <w:rsid w:val="005E7E0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Normal (Web)"/>
    <w:basedOn w:val="a"/>
    <w:uiPriority w:val="99"/>
    <w:unhideWhenUsed/>
    <w:rsid w:val="00CD267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0">
    <w:name w:val="List Paragraph"/>
    <w:aliases w:val="ПАРАГРАФ,List1,List Paragraph11,List Paragraph111"/>
    <w:basedOn w:val="a"/>
    <w:link w:val="af1"/>
    <w:uiPriority w:val="34"/>
    <w:qFormat/>
    <w:rsid w:val="00D36A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basedOn w:val="a0"/>
    <w:rsid w:val="00E12F32"/>
  </w:style>
  <w:style w:type="character" w:customStyle="1" w:styleId="af1">
    <w:name w:val="Списък на абзаци Знак"/>
    <w:aliases w:val="ПАРАГРАФ Знак,List1 Знак,List Paragraph11 Знак,List Paragraph111 Знак"/>
    <w:link w:val="af0"/>
    <w:uiPriority w:val="99"/>
    <w:qFormat/>
    <w:locked/>
    <w:rsid w:val="00B8126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egaldocreference">
    <w:name w:val="legaldocreference"/>
    <w:basedOn w:val="a0"/>
    <w:rsid w:val="00F02BB2"/>
  </w:style>
  <w:style w:type="character" w:customStyle="1" w:styleId="apple-converted-space">
    <w:name w:val="apple-converted-space"/>
    <w:basedOn w:val="a0"/>
    <w:rsid w:val="00F02BB2"/>
  </w:style>
  <w:style w:type="character" w:customStyle="1" w:styleId="newdocreference">
    <w:name w:val="newdocreference"/>
    <w:basedOn w:val="a0"/>
    <w:rsid w:val="00F02BB2"/>
  </w:style>
  <w:style w:type="paragraph" w:styleId="af2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3"/>
    <w:uiPriority w:val="99"/>
    <w:unhideWhenUsed/>
    <w:rsid w:val="009A395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2"/>
    <w:uiPriority w:val="99"/>
    <w:rsid w:val="009A3957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9A3957"/>
    <w:rPr>
      <w:vertAlign w:val="superscript"/>
    </w:rPr>
  </w:style>
  <w:style w:type="paragraph" w:customStyle="1" w:styleId="13">
    <w:name w:val="Заглавие1"/>
    <w:basedOn w:val="a"/>
    <w:rsid w:val="002B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uttons">
    <w:name w:val="buttons"/>
    <w:basedOn w:val="a"/>
    <w:rsid w:val="002B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a0"/>
    <w:rsid w:val="002B5AC3"/>
  </w:style>
  <w:style w:type="paragraph" w:styleId="af5">
    <w:name w:val="annotation subject"/>
    <w:basedOn w:val="ac"/>
    <w:next w:val="ac"/>
    <w:link w:val="af6"/>
    <w:uiPriority w:val="99"/>
    <w:semiHidden/>
    <w:unhideWhenUsed/>
    <w:rsid w:val="00A400B3"/>
    <w:rPr>
      <w:b/>
      <w:bCs/>
    </w:rPr>
  </w:style>
  <w:style w:type="character" w:customStyle="1" w:styleId="af6">
    <w:name w:val="Предмет на коментар Знак"/>
    <w:basedOn w:val="ad"/>
    <w:link w:val="af5"/>
    <w:uiPriority w:val="99"/>
    <w:semiHidden/>
    <w:rsid w:val="00A400B3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B5701B"/>
    <w:pPr>
      <w:spacing w:after="0" w:line="240" w:lineRule="auto"/>
    </w:pPr>
  </w:style>
  <w:style w:type="paragraph" w:customStyle="1" w:styleId="Default">
    <w:name w:val="Default"/>
    <w:rsid w:val="00095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1">
    <w:name w:val="Мрежа в таблица3"/>
    <w:basedOn w:val="a1"/>
    <w:next w:val="a9"/>
    <w:rsid w:val="00B1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unhideWhenUsed/>
    <w:rsid w:val="00C05161"/>
    <w:pPr>
      <w:spacing w:after="100"/>
      <w:ind w:left="220"/>
    </w:pPr>
  </w:style>
  <w:style w:type="paragraph" w:customStyle="1" w:styleId="CarCar1">
    <w:name w:val="Car Car1"/>
    <w:basedOn w:val="a"/>
    <w:next w:val="af2"/>
    <w:uiPriority w:val="99"/>
    <w:unhideWhenUsed/>
    <w:rsid w:val="005A1EB7"/>
    <w:pPr>
      <w:spacing w:after="0" w:line="240" w:lineRule="auto"/>
    </w:pPr>
    <w:rPr>
      <w:sz w:val="20"/>
      <w:szCs w:val="20"/>
    </w:rPr>
  </w:style>
  <w:style w:type="character" w:customStyle="1" w:styleId="markedcontent">
    <w:name w:val="markedcontent"/>
    <w:basedOn w:val="a0"/>
    <w:rsid w:val="00295CA1"/>
  </w:style>
  <w:style w:type="table" w:customStyle="1" w:styleId="41">
    <w:name w:val="Мрежа в таблица4"/>
    <w:basedOn w:val="a1"/>
    <w:next w:val="a9"/>
    <w:uiPriority w:val="59"/>
    <w:rsid w:val="00DA1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91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935000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44236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487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174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3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8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21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36034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04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15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2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945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180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0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91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12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15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8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3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1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2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3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5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4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13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0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27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064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0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523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9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7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4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8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2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7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4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0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9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660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62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6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18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96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59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008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52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83240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79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746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4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85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gelhovo.o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umis2020.government.b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umis2020.government.b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gelhovo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umis2020.government.bg/" TargetMode="External"/><Relationship Id="rId10" Type="http://schemas.openxmlformats.org/officeDocument/2006/relationships/hyperlink" Target="mailto:office@migelhovo.or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igelhovo.org/?page_id=2565" TargetMode="External"/><Relationship Id="rId14" Type="http://schemas.openxmlformats.org/officeDocument/2006/relationships/hyperlink" Target="https://eumis2020.government.b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5AF3-796C-484C-A34F-23A7F5C31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2441</Words>
  <Characters>13917</Characters>
  <Application>Microsoft Office Word</Application>
  <DocSecurity>0</DocSecurity>
  <Lines>115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Mitev</dc:creator>
  <cp:lastModifiedBy>Antoaneta</cp:lastModifiedBy>
  <cp:revision>86</cp:revision>
  <cp:lastPrinted>2022-03-01T11:41:00Z</cp:lastPrinted>
  <dcterms:created xsi:type="dcterms:W3CDTF">2022-08-12T11:10:00Z</dcterms:created>
  <dcterms:modified xsi:type="dcterms:W3CDTF">2022-08-24T10:10:00Z</dcterms:modified>
</cp:coreProperties>
</file>